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992AF3">
            <w:pPr>
              <w:tabs>
                <w:tab w:val="left" w:pos="851"/>
              </w:tabs>
            </w:pPr>
            <w:r w:rsidRPr="00B15B24">
              <w:t>From:</w:t>
            </w:r>
            <w:r w:rsidRPr="00B15B24">
              <w:tab/>
            </w:r>
            <w:r w:rsidR="00992AF3">
              <w:t>e-Navigation Co</w:t>
            </w:r>
            <w:r w:rsidR="0091083D">
              <w:t>m</w:t>
            </w:r>
            <w:r w:rsidR="00992AF3">
              <w:t>mittee</w:t>
            </w:r>
          </w:p>
        </w:tc>
        <w:tc>
          <w:tcPr>
            <w:tcW w:w="5461" w:type="dxa"/>
          </w:tcPr>
          <w:p w:rsidR="000348ED" w:rsidRPr="00B15B24" w:rsidRDefault="000348ED" w:rsidP="005C1CC0">
            <w:pPr>
              <w:jc w:val="right"/>
              <w:rPr>
                <w:highlight w:val="yellow"/>
              </w:rPr>
            </w:pPr>
          </w:p>
        </w:tc>
      </w:tr>
      <w:tr w:rsidR="000348ED" w:rsidRPr="00B15B24" w:rsidTr="00050DA7">
        <w:tc>
          <w:tcPr>
            <w:tcW w:w="4428" w:type="dxa"/>
          </w:tcPr>
          <w:p w:rsidR="000348ED" w:rsidRPr="00B15B24" w:rsidRDefault="005D05AC" w:rsidP="00992AF3">
            <w:pPr>
              <w:tabs>
                <w:tab w:val="left" w:pos="851"/>
              </w:tabs>
            </w:pPr>
            <w:r w:rsidRPr="00B15B24">
              <w:t>To:</w:t>
            </w:r>
            <w:r w:rsidRPr="00B15B24">
              <w:tab/>
            </w:r>
            <w:r w:rsidR="00992AF3">
              <w:t>IALA members</w:t>
            </w:r>
            <w:r w:rsidR="00361BB1">
              <w:t xml:space="preserve"> and CIRM, RTCM, IEC</w:t>
            </w:r>
          </w:p>
        </w:tc>
        <w:tc>
          <w:tcPr>
            <w:tcW w:w="5461" w:type="dxa"/>
          </w:tcPr>
          <w:p w:rsidR="000348ED" w:rsidRPr="00B15B24" w:rsidRDefault="00992AF3" w:rsidP="00992AF3">
            <w:pPr>
              <w:jc w:val="right"/>
            </w:pPr>
            <w:r>
              <w:t>27 September</w:t>
            </w:r>
            <w:r w:rsidR="005D05AC" w:rsidRPr="00B15B24">
              <w:t xml:space="preserve"> 20</w:t>
            </w:r>
            <w:r w:rsidR="001A654A">
              <w:t>1</w:t>
            </w:r>
            <w:r>
              <w:t>3</w:t>
            </w:r>
          </w:p>
        </w:tc>
      </w:tr>
    </w:tbl>
    <w:p w:rsidR="00DB2140" w:rsidRPr="00B15B24" w:rsidRDefault="00992AF3" w:rsidP="00DB2140">
      <w:pPr>
        <w:pStyle w:val="Title"/>
        <w:spacing w:before="480" w:after="120"/>
      </w:pPr>
      <w:r>
        <w:rPr>
          <w:color w:val="000000"/>
        </w:rPr>
        <w:t>Demonstration objectives in support of the development of VDES</w:t>
      </w:r>
      <w:r w:rsidR="00DB2140">
        <w:rPr>
          <w:color w:val="000000"/>
        </w:rPr>
        <w:t xml:space="preserve"> </w:t>
      </w:r>
    </w:p>
    <w:p w:rsidR="000348ED" w:rsidRDefault="000348ED" w:rsidP="005D05AC">
      <w:pPr>
        <w:pStyle w:val="Title"/>
        <w:spacing w:after="120"/>
        <w:rPr>
          <w:color w:val="000000"/>
        </w:rPr>
      </w:pPr>
      <w:bookmarkStart w:id="0" w:name="_GoBack"/>
      <w:bookmarkEnd w:id="0"/>
    </w:p>
    <w:p w:rsidR="0064435F" w:rsidRPr="00B15B24" w:rsidRDefault="0064435F" w:rsidP="00135447">
      <w:pPr>
        <w:pStyle w:val="Heading1"/>
        <w:rPr>
          <w:lang w:val="en-GB"/>
        </w:rPr>
      </w:pPr>
      <w:r w:rsidRPr="00B15B24">
        <w:rPr>
          <w:lang w:val="en-GB"/>
        </w:rPr>
        <w:t>Introduction</w:t>
      </w:r>
    </w:p>
    <w:p w:rsidR="008027FF" w:rsidRDefault="008027FF" w:rsidP="00DD5FB7">
      <w:pPr>
        <w:pStyle w:val="BodyText"/>
      </w:pPr>
      <w:r>
        <w:rPr>
          <w:rFonts w:hint="eastAsia"/>
        </w:rPr>
        <w:t xml:space="preserve">VHF Data Exchange System (VDES) is a technological concept </w:t>
      </w:r>
      <w:r>
        <w:t xml:space="preserve">under </w:t>
      </w:r>
      <w:r>
        <w:rPr>
          <w:rFonts w:hint="eastAsia"/>
        </w:rPr>
        <w:t>develop</w:t>
      </w:r>
      <w:r>
        <w:t xml:space="preserve">ment </w:t>
      </w:r>
      <w:r>
        <w:rPr>
          <w:rFonts w:hint="eastAsia"/>
        </w:rPr>
        <w:t xml:space="preserve">by </w:t>
      </w:r>
      <w:r>
        <w:t>the</w:t>
      </w:r>
      <w:r>
        <w:rPr>
          <w:rFonts w:hint="eastAsia"/>
        </w:rPr>
        <w:t xml:space="preserve"> IALA e-NAV Committee and now widely discussed at ITU, IMO and other organizations.  </w:t>
      </w:r>
      <w:r>
        <w:t xml:space="preserve">It is a digital data exchange system envisaged to offer a globally interoperable and commonly available maritime data communication capability for ship/ship and ship/shore </w:t>
      </w:r>
      <w:r w:rsidR="00715DEF">
        <w:t xml:space="preserve">safety of navigation </w:t>
      </w:r>
      <w:r>
        <w:t xml:space="preserve">communications including </w:t>
      </w:r>
      <w:del w:id="1" w:author="Plenary Room" w:date="2014-04-03T15:24:00Z">
        <w:r w:rsidDel="00E978CC">
          <w:delText xml:space="preserve">an option for </w:delText>
        </w:r>
      </w:del>
      <w:r>
        <w:t>global coverage via a satellite component.</w:t>
      </w:r>
    </w:p>
    <w:p w:rsidR="008027FF" w:rsidRDefault="008027FF" w:rsidP="00DD5FB7">
      <w:pPr>
        <w:pStyle w:val="BodyText"/>
      </w:pPr>
    </w:p>
    <w:p w:rsidR="00310587" w:rsidRDefault="00310587" w:rsidP="00DD5FB7">
      <w:pPr>
        <w:pStyle w:val="BodyText"/>
      </w:pPr>
      <w:r>
        <w:t xml:space="preserve">This note describes </w:t>
      </w:r>
      <w:r w:rsidR="008027FF">
        <w:t xml:space="preserve">desirable </w:t>
      </w:r>
      <w:r>
        <w:t>objectives and milestones needed for the development, evaluation and demonstration of VHF Data Exchange System (VDES), in order to meet the deadlines of the related ITU World Radio Conference agenda items, as well as the IMO e-Navigation Strategy</w:t>
      </w:r>
      <w:r w:rsidR="00755346">
        <w:t xml:space="preserve">, and encourages IALA members to support R&amp;D, testbed and demonstration activities that </w:t>
      </w:r>
      <w:del w:id="2" w:author="Plenary Room" w:date="2014-04-03T15:25:00Z">
        <w:r w:rsidR="00755346" w:rsidDel="00E978CC">
          <w:delText xml:space="preserve">could </w:delText>
        </w:r>
      </w:del>
      <w:ins w:id="3" w:author="Plenary Room" w:date="2014-04-03T15:25:00Z">
        <w:r w:rsidR="00E978CC">
          <w:t xml:space="preserve">will </w:t>
        </w:r>
      </w:ins>
      <w:r w:rsidR="00755346">
        <w:t xml:space="preserve">lead to a successful </w:t>
      </w:r>
      <w:r w:rsidR="009E30DE">
        <w:t xml:space="preserve">development of </w:t>
      </w:r>
      <w:r w:rsidR="00755346">
        <w:t xml:space="preserve">VDES as </w:t>
      </w:r>
      <w:r w:rsidR="009E30DE">
        <w:t xml:space="preserve">support for </w:t>
      </w:r>
      <w:r w:rsidR="00755346">
        <w:t>the e-Navigation Implementation</w:t>
      </w:r>
      <w:r>
        <w:t xml:space="preserve">. </w:t>
      </w:r>
    </w:p>
    <w:p w:rsidR="00755346" w:rsidRDefault="00755346" w:rsidP="00310587">
      <w:pPr>
        <w:ind w:firstLineChars="250" w:firstLine="550"/>
      </w:pPr>
    </w:p>
    <w:p w:rsidR="00755346" w:rsidRDefault="00755346" w:rsidP="00755346">
      <w:pPr>
        <w:pStyle w:val="Heading1"/>
      </w:pPr>
      <w:r>
        <w:t>Background</w:t>
      </w:r>
    </w:p>
    <w:p w:rsidR="00310587" w:rsidRDefault="00207167" w:rsidP="00DD5FB7">
      <w:pPr>
        <w:pStyle w:val="BodyText"/>
      </w:pPr>
      <w:r>
        <w:rPr>
          <w:rFonts w:hint="eastAsia"/>
        </w:rPr>
        <w:t>AIS is</w:t>
      </w:r>
      <w:r w:rsidR="00310587">
        <w:t xml:space="preserve"> </w:t>
      </w:r>
      <w:r w:rsidR="00310587">
        <w:rPr>
          <w:rFonts w:hint="eastAsia"/>
        </w:rPr>
        <w:t xml:space="preserve">well recognized and accepted as an </w:t>
      </w:r>
      <w:r w:rsidR="00310587">
        <w:t>important</w:t>
      </w:r>
      <w:r w:rsidR="00310587">
        <w:rPr>
          <w:rFonts w:hint="eastAsia"/>
        </w:rPr>
        <w:t xml:space="preserve"> tool for safety of navigation and is a carriage requirement for SOLAS vessels (Class-A).  However, because of its effective and useful technology, the use of AIS is expanded to vessels </w:t>
      </w:r>
      <w:r w:rsidR="00310587">
        <w:t xml:space="preserve">not subject to </w:t>
      </w:r>
      <w:r w:rsidR="00310587">
        <w:rPr>
          <w:rFonts w:hint="eastAsia"/>
        </w:rPr>
        <w:t xml:space="preserve">the </w:t>
      </w:r>
      <w:r w:rsidR="00310587">
        <w:t xml:space="preserve">SOLAS </w:t>
      </w:r>
      <w:r w:rsidR="00310587">
        <w:rPr>
          <w:rFonts w:hint="eastAsia"/>
        </w:rPr>
        <w:t>carriage requirement</w:t>
      </w:r>
      <w:r w:rsidR="00310587">
        <w:t>,</w:t>
      </w:r>
      <w:r w:rsidR="00310587">
        <w:rPr>
          <w:rFonts w:hint="eastAsia"/>
        </w:rPr>
        <w:t xml:space="preserve"> and </w:t>
      </w:r>
      <w:r w:rsidR="00310587">
        <w:t xml:space="preserve">to completely different </w:t>
      </w:r>
      <w:r w:rsidR="00310587">
        <w:rPr>
          <w:rFonts w:hint="eastAsia"/>
        </w:rPr>
        <w:t>applications</w:t>
      </w:r>
      <w:r w:rsidR="00310587">
        <w:t>.</w:t>
      </w:r>
      <w:r w:rsidR="00310587">
        <w:rPr>
          <w:rFonts w:hint="eastAsia"/>
        </w:rPr>
        <w:t xml:space="preserve"> This </w:t>
      </w:r>
      <w:r w:rsidR="00310587">
        <w:t>expan</w:t>
      </w:r>
      <w:r w:rsidR="00310587">
        <w:rPr>
          <w:rFonts w:hint="eastAsia"/>
        </w:rPr>
        <w:t>ding use of AIS technology has caused significant increase in VHF Data Link (</w:t>
      </w:r>
      <w:r w:rsidR="00310587">
        <w:t xml:space="preserve">AIS </w:t>
      </w:r>
      <w:r w:rsidR="00310587">
        <w:rPr>
          <w:rFonts w:hint="eastAsia"/>
        </w:rPr>
        <w:t>VDL) loading which has become an active concern in IMO and ITU</w:t>
      </w:r>
      <w:r w:rsidR="00310587">
        <w:t xml:space="preserve">, and it is considered </w:t>
      </w:r>
      <w:r w:rsidR="00310587" w:rsidRPr="002A29EB">
        <w:rPr>
          <w:rFonts w:hint="eastAsia"/>
        </w:rPr>
        <w:t xml:space="preserve">necessary to </w:t>
      </w:r>
      <w:r w:rsidR="009E30DE">
        <w:t xml:space="preserve">urgently </w:t>
      </w:r>
      <w:r w:rsidR="00310587" w:rsidRPr="002A29EB">
        <w:rPr>
          <w:rFonts w:hint="eastAsia"/>
        </w:rPr>
        <w:t xml:space="preserve">allocate new frequencies for </w:t>
      </w:r>
      <w:r w:rsidR="00310587">
        <w:rPr>
          <w:rFonts w:hint="eastAsia"/>
        </w:rPr>
        <w:t xml:space="preserve">new and emerging applications </w:t>
      </w:r>
      <w:r w:rsidR="00310587" w:rsidRPr="002A29EB">
        <w:rPr>
          <w:rFonts w:hint="eastAsia"/>
        </w:rPr>
        <w:t xml:space="preserve">in order to </w:t>
      </w:r>
      <w:r w:rsidR="00310587">
        <w:rPr>
          <w:rFonts w:hint="eastAsia"/>
        </w:rPr>
        <w:t>mitigate o</w:t>
      </w:r>
      <w:r w:rsidR="00310587" w:rsidRPr="002A29EB">
        <w:rPr>
          <w:rFonts w:hint="eastAsia"/>
        </w:rPr>
        <w:t>verload</w:t>
      </w:r>
      <w:r w:rsidR="00310587">
        <w:rPr>
          <w:rFonts w:hint="eastAsia"/>
        </w:rPr>
        <w:t>ing</w:t>
      </w:r>
      <w:r w:rsidR="00310587" w:rsidRPr="002A29EB">
        <w:rPr>
          <w:rFonts w:hint="eastAsia"/>
        </w:rPr>
        <w:t xml:space="preserve"> of AIS VDL.</w:t>
      </w:r>
    </w:p>
    <w:p w:rsidR="00310587" w:rsidRDefault="00310587" w:rsidP="00DD5FB7">
      <w:pPr>
        <w:pStyle w:val="BodyText"/>
      </w:pPr>
    </w:p>
    <w:p w:rsidR="00310587" w:rsidRPr="005C1CC0" w:rsidRDefault="00310587" w:rsidP="00DD5FB7">
      <w:pPr>
        <w:pStyle w:val="BodyText"/>
      </w:pPr>
      <w:r>
        <w:rPr>
          <w:rFonts w:hint="eastAsia"/>
        </w:rPr>
        <w:t xml:space="preserve">     Simultaneously, because of increasing demand o</w:t>
      </w:r>
      <w:r w:rsidR="00B0476E">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rsidR="00736025">
        <w:t>than those used</w:t>
      </w:r>
      <w:r w:rsidRPr="005C1CC0">
        <w:rPr>
          <w:rFonts w:hint="eastAsia"/>
        </w:rPr>
        <w:t xml:space="preserve"> </w:t>
      </w:r>
      <w:r w:rsidR="00736025">
        <w:t xml:space="preserve">for </w:t>
      </w:r>
      <w:r w:rsidRPr="005C1CC0">
        <w:rPr>
          <w:rFonts w:hint="eastAsia"/>
        </w:rPr>
        <w:t xml:space="preserve">AIS </w:t>
      </w:r>
      <w:del w:id="4" w:author="Burrows S" w:date="2014-04-03T19:49:00Z">
        <w:r w:rsidR="00D06E17" w:rsidDel="00F31D01">
          <w:delText xml:space="preserve">and </w:delText>
        </w:r>
      </w:del>
      <w:r w:rsidRPr="005C1CC0">
        <w:rPr>
          <w:rFonts w:hint="eastAsia"/>
        </w:rPr>
        <w:t xml:space="preserve">will become </w:t>
      </w:r>
      <w:r w:rsidR="008027FF"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rsidR="00310587" w:rsidRPr="005C1CC0" w:rsidRDefault="00310587" w:rsidP="00DD5FB7">
      <w:pPr>
        <w:pStyle w:val="BodyText"/>
      </w:pPr>
    </w:p>
    <w:p w:rsidR="00445CCE" w:rsidRPr="005C1CC0" w:rsidRDefault="004F28A6" w:rsidP="00DD5FB7">
      <w:pPr>
        <w:pStyle w:val="BodyText"/>
      </w:pPr>
      <w:r w:rsidRPr="005C1CC0">
        <w:rPr>
          <w:rFonts w:hint="eastAsia"/>
        </w:rPr>
        <w:t xml:space="preserve">VDES </w:t>
      </w:r>
      <w:ins w:id="5" w:author="Plenary Room" w:date="2014-04-03T15:29:00Z">
        <w:r w:rsidR="00E978CC">
          <w:t xml:space="preserve">concept </w:t>
        </w:r>
      </w:ins>
      <w:r w:rsidRPr="005C1CC0">
        <w:rPr>
          <w:rFonts w:hint="eastAsia"/>
        </w:rPr>
        <w:t xml:space="preserve">was originally </w:t>
      </w:r>
      <w:del w:id="6" w:author="Plenary Room" w:date="2014-04-03T15:29:00Z">
        <w:r w:rsidRPr="005C1CC0" w:rsidDel="00E978CC">
          <w:rPr>
            <w:rFonts w:hint="eastAsia"/>
          </w:rPr>
          <w:delText xml:space="preserve">developed </w:delText>
        </w:r>
      </w:del>
      <w:ins w:id="7" w:author="Plenary Room" w:date="2014-04-03T15:29:00Z">
        <w:r w:rsidR="00E978CC">
          <w:t>proposed</w:t>
        </w:r>
        <w:r w:rsidR="00E978CC" w:rsidRPr="005C1CC0">
          <w:rPr>
            <w:rFonts w:hint="eastAsia"/>
          </w:rPr>
          <w:t xml:space="preserve"> </w:t>
        </w:r>
      </w:ins>
      <w:r w:rsidRPr="005C1CC0">
        <w:rPr>
          <w:rFonts w:hint="eastAsia"/>
        </w:rPr>
        <w:t xml:space="preserve">to address emerging indications of overload of </w:t>
      </w:r>
      <w:ins w:id="8" w:author="Plenary Room" w:date="2014-04-03T15:27:00Z">
        <w:r w:rsidR="00E978CC">
          <w:t xml:space="preserve">the </w:t>
        </w:r>
      </w:ins>
      <w:r w:rsidRPr="005C1CC0">
        <w:rPr>
          <w:rFonts w:hint="eastAsia"/>
        </w:rPr>
        <w:t>VHF Data Link (VDL) of AIS and simultaneously enabling a wider seamless data exchange for e-navigation, potentially supporting the modernization of GMDSS.</w:t>
      </w:r>
    </w:p>
    <w:p w:rsidR="00445CCE" w:rsidRPr="005C1CC0" w:rsidRDefault="00445CCE" w:rsidP="00DD5FB7">
      <w:pPr>
        <w:pStyle w:val="BodyText"/>
      </w:pPr>
    </w:p>
    <w:p w:rsidR="00445CCE" w:rsidRPr="005C1CC0" w:rsidRDefault="00445CCE" w:rsidP="00DD5FB7">
      <w:pPr>
        <w:pStyle w:val="BodyText"/>
      </w:pPr>
      <w:r w:rsidRPr="005C1CC0">
        <w:t xml:space="preserve">The IALA e-Navigation </w:t>
      </w:r>
      <w:r w:rsidR="00D06E17">
        <w:t>C</w:t>
      </w:r>
      <w:r w:rsidRPr="005C1CC0">
        <w:t xml:space="preserve">ommittee is the focal point for the </w:t>
      </w:r>
      <w:r w:rsidR="00736025">
        <w:t xml:space="preserve">IALA </w:t>
      </w:r>
      <w:r w:rsidRPr="005C1CC0">
        <w:t xml:space="preserve">co-ordination of technical input into the ITU standards for the VDES. At present the direction of the development is still evolving. There are several alternative ideas as to which modulation and encoding schemes will be used, and many manufacturers are hesitating to commit resources to develop prototypes until these fundamental problems have been resolved. </w:t>
      </w:r>
    </w:p>
    <w:p w:rsidR="00445CCE" w:rsidRPr="005C1CC0" w:rsidRDefault="00445CCE" w:rsidP="00DD5FB7">
      <w:pPr>
        <w:pStyle w:val="BodyText"/>
      </w:pPr>
    </w:p>
    <w:p w:rsidR="00445CCE" w:rsidRPr="005C1CC0" w:rsidDel="00E978CC" w:rsidRDefault="00445CCE" w:rsidP="00DD5FB7">
      <w:pPr>
        <w:pStyle w:val="BodyText"/>
        <w:rPr>
          <w:del w:id="9" w:author="Plenary Room" w:date="2014-04-03T15:31:00Z"/>
        </w:rPr>
      </w:pPr>
      <w:del w:id="10" w:author="Plenary Room" w:date="2014-04-03T15:31:00Z">
        <w:r w:rsidRPr="005C1CC0" w:rsidDel="00E978CC">
          <w:delText>There is a one year gap before the next IALA e-Navigation committee meeting and it is imperative that progress be made in the interim, on the fundamental issues, so that manufacturers may construct and test prototypes to inform the forthcoming WRC-15.</w:delText>
        </w:r>
      </w:del>
    </w:p>
    <w:p w:rsidR="008027FF" w:rsidRDefault="00445CCE" w:rsidP="00DD5FB7">
      <w:pPr>
        <w:pStyle w:val="BodyText"/>
      </w:pPr>
      <w:r w:rsidRPr="005C1CC0">
        <w:t>The following strategy</w:t>
      </w:r>
      <w:ins w:id="11" w:author="Plenary Room" w:date="2014-04-03T15:31:00Z">
        <w:r w:rsidR="00E978CC">
          <w:t xml:space="preserve">, </w:t>
        </w:r>
      </w:ins>
      <w:ins w:id="12" w:author="Burrows S" w:date="2014-04-03T20:12:00Z">
        <w:r w:rsidR="00660437">
          <w:t xml:space="preserve">using </w:t>
        </w:r>
      </w:ins>
      <w:ins w:id="13" w:author="Plenary Room" w:date="2014-04-03T15:31:00Z">
        <w:r w:rsidR="00E978CC">
          <w:t>channel plan A</w:t>
        </w:r>
      </w:ins>
      <w:r w:rsidRPr="005C1CC0">
        <w:t xml:space="preserve"> </w:t>
      </w:r>
      <w:ins w:id="14" w:author="Plenary Room" w:date="2014-04-03T15:43:00Z">
        <w:r w:rsidR="002B1684">
          <w:t>(S</w:t>
        </w:r>
      </w:ins>
      <w:ins w:id="15" w:author="Burrows S" w:date="2014-04-03T20:12:00Z">
        <w:r w:rsidR="00660437">
          <w:t>ain</w:t>
        </w:r>
      </w:ins>
      <w:ins w:id="16" w:author="Plenary Room" w:date="2014-04-03T15:43:00Z">
        <w:r w:rsidR="002B1684">
          <w:t xml:space="preserve">t Germain Input </w:t>
        </w:r>
      </w:ins>
      <w:ins w:id="17" w:author="Plenary Room" w:date="2014-04-03T15:44:00Z">
        <w:r w:rsidR="00EE7772">
          <w:t>15</w:t>
        </w:r>
      </w:ins>
      <w:ins w:id="18" w:author="Plenary Room" w:date="2014-04-03T15:43:00Z">
        <w:r w:rsidR="002B1684">
          <w:t xml:space="preserve">) </w:t>
        </w:r>
      </w:ins>
      <w:r w:rsidRPr="005C1CC0">
        <w:t xml:space="preserve">is proposed to provide </w:t>
      </w:r>
      <w:del w:id="19" w:author="Plenary Room" w:date="2014-04-03T15:31:00Z">
        <w:r w:rsidRPr="005C1CC0" w:rsidDel="00E978CC">
          <w:delText>a</w:delText>
        </w:r>
      </w:del>
      <w:ins w:id="20" w:author="Plenary Room" w:date="2014-04-03T15:31:00Z">
        <w:r w:rsidR="00E978CC">
          <w:t>the</w:t>
        </w:r>
      </w:ins>
      <w:r w:rsidRPr="005C1CC0">
        <w:t xml:space="preserve"> method for inputting</w:t>
      </w:r>
      <w:r>
        <w:t xml:space="preserve"> alternative ideas and to provide a clear and structured approach to enable the development and testing (proof of concept) of Technical Standards for VDES.</w:t>
      </w:r>
      <w:r w:rsidR="004F28A6">
        <w:rPr>
          <w:rFonts w:hint="eastAsia"/>
        </w:rPr>
        <w:t xml:space="preserve"> </w:t>
      </w:r>
    </w:p>
    <w:p w:rsidR="008027FF" w:rsidRDefault="008027FF" w:rsidP="008027FF">
      <w:pPr>
        <w:ind w:firstLineChars="250" w:firstLine="550"/>
      </w:pPr>
    </w:p>
    <w:p w:rsidR="008027FF" w:rsidRDefault="00B96155" w:rsidP="008027FF">
      <w:r>
        <w:rPr>
          <w:noProof/>
          <w:lang w:val="en-IE" w:eastAsia="en-IE"/>
        </w:rPr>
        <w:drawing>
          <wp:inline distT="0" distB="0" distL="0" distR="0">
            <wp:extent cx="6120130" cy="4331001"/>
            <wp:effectExtent l="0" t="0" r="0" b="0"/>
            <wp:docPr id="2" name="Picture 2" descr="C:\Users\burrows\Desktop\St Germain\Saint Germain Outputs\Graphic VDES CHANNEL PLAN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rows\Desktop\St Germain\Saint Germain Outputs\Graphic VDES CHANNEL PLAN 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331001"/>
                    </a:xfrm>
                    <a:prstGeom prst="rect">
                      <a:avLst/>
                    </a:prstGeom>
                    <a:noFill/>
                    <a:ln>
                      <a:noFill/>
                    </a:ln>
                  </pic:spPr>
                </pic:pic>
              </a:graphicData>
            </a:graphic>
          </wp:inline>
        </w:drawing>
      </w:r>
    </w:p>
    <w:p w:rsidR="008027FF" w:rsidRDefault="008027FF" w:rsidP="008027FF">
      <w:pPr>
        <w:jc w:val="center"/>
        <w:rPr>
          <w:rFonts w:cs="Arial"/>
          <w:b/>
        </w:rPr>
      </w:pPr>
      <w:r>
        <w:rPr>
          <w:rFonts w:cs="Arial" w:hint="eastAsia"/>
          <w:b/>
        </w:rPr>
        <w:t xml:space="preserve">Figure 1: </w:t>
      </w:r>
      <w:r>
        <w:rPr>
          <w:rFonts w:cs="Arial"/>
          <w:b/>
        </w:rPr>
        <w:t xml:space="preserve">Proposed </w:t>
      </w:r>
      <w:r>
        <w:rPr>
          <w:rFonts w:cs="Arial" w:hint="eastAsia"/>
          <w:b/>
        </w:rPr>
        <w:t>VDES radio links</w:t>
      </w:r>
    </w:p>
    <w:p w:rsidR="00DA2444" w:rsidRDefault="00DA2444" w:rsidP="008027FF">
      <w:pPr>
        <w:jc w:val="center"/>
        <w:rPr>
          <w:rFonts w:cs="Arial"/>
          <w:b/>
        </w:rPr>
      </w:pPr>
    </w:p>
    <w:p w:rsidR="00DA2444" w:rsidRDefault="00DA2444" w:rsidP="008027FF">
      <w:pPr>
        <w:rPr>
          <w:rFonts w:cs="Arial"/>
          <w:b/>
        </w:rPr>
      </w:pPr>
    </w:p>
    <w:p w:rsidR="00241B04" w:rsidRPr="00D06E17" w:rsidRDefault="00241B04" w:rsidP="0091083D">
      <w:pPr>
        <w:rPr>
          <w:b/>
        </w:rPr>
      </w:pPr>
      <w:r w:rsidRPr="00D06E17">
        <w:rPr>
          <w:b/>
        </w:rPr>
        <w:t>The need for a VDES demonstration objective</w:t>
      </w:r>
    </w:p>
    <w:p w:rsidR="00D06E17" w:rsidRDefault="00D06E17" w:rsidP="00241B04">
      <w:pPr>
        <w:ind w:firstLine="720"/>
        <w:jc w:val="both"/>
      </w:pPr>
    </w:p>
    <w:p w:rsidR="008027FF" w:rsidRDefault="008027FF" w:rsidP="00DD5FB7">
      <w:pPr>
        <w:pStyle w:val="BodyText"/>
      </w:pPr>
      <w:r>
        <w:t xml:space="preserve">Before VDES can play any role in the implementation of e-Navigation or support a modernized GMDSS, it must </w:t>
      </w:r>
      <w:r w:rsidR="00755346">
        <w:t xml:space="preserve">first </w:t>
      </w:r>
      <w:r>
        <w:t xml:space="preserve">be </w:t>
      </w:r>
      <w:r w:rsidR="00755346">
        <w:t xml:space="preserve">fully developed, </w:t>
      </w:r>
      <w:r>
        <w:t>demonstrated and validated</w:t>
      </w:r>
      <w:r w:rsidR="00D06E17">
        <w:t xml:space="preserve"> </w:t>
      </w:r>
      <w:r w:rsidR="00755346">
        <w:t>and the allocation of frequencies for the system must be ensured</w:t>
      </w:r>
      <w:r>
        <w:t xml:space="preserve">.  </w:t>
      </w:r>
    </w:p>
    <w:p w:rsidR="008027FF" w:rsidRDefault="008027FF" w:rsidP="00DD5FB7">
      <w:pPr>
        <w:pStyle w:val="BodyText"/>
      </w:pPr>
    </w:p>
    <w:p w:rsidR="008027FF" w:rsidRDefault="00241B04" w:rsidP="00DD5FB7">
      <w:pPr>
        <w:pStyle w:val="BodyText"/>
      </w:pPr>
      <w:r>
        <w:t xml:space="preserve">The design, prototyping, demonstration and validation activities </w:t>
      </w:r>
      <w:r w:rsidR="004F28A6">
        <w:t xml:space="preserve">needed </w:t>
      </w:r>
      <w:r>
        <w:t xml:space="preserve">for VDES will require coordinated </w:t>
      </w:r>
      <w:r w:rsidR="004F28A6">
        <w:t xml:space="preserve">research &amp; development as well as </w:t>
      </w:r>
      <w:r>
        <w:t>testbed activities involving competing suppliers</w:t>
      </w:r>
      <w:r w:rsidR="00B0476E">
        <w:t>,</w:t>
      </w:r>
      <w:r w:rsidR="00B0476E" w:rsidRPr="00B0476E">
        <w:t xml:space="preserve"> </w:t>
      </w:r>
      <w:r w:rsidR="00B0476E">
        <w:t>real users</w:t>
      </w:r>
      <w:ins w:id="21" w:author="Plenary Room" w:date="2014-04-03T15:35:00Z">
        <w:r w:rsidR="002B1684">
          <w:t>,</w:t>
        </w:r>
      </w:ins>
      <w:r w:rsidR="00B0476E">
        <w:t xml:space="preserve"> </w:t>
      </w:r>
      <w:ins w:id="22" w:author="Plenary Room" w:date="2014-04-03T15:35:00Z">
        <w:r w:rsidR="002B1684">
          <w:t xml:space="preserve">national authorities </w:t>
        </w:r>
      </w:ins>
      <w:r>
        <w:t>and information service providers</w:t>
      </w:r>
      <w:r w:rsidR="008027FF">
        <w:t xml:space="preserve"> working together</w:t>
      </w:r>
      <w:r w:rsidR="004F28A6">
        <w:t xml:space="preserve">. Some activities are needed to </w:t>
      </w:r>
      <w:r>
        <w:t xml:space="preserve">support the </w:t>
      </w:r>
      <w:r w:rsidR="004F28A6">
        <w:t xml:space="preserve">claim for </w:t>
      </w:r>
      <w:r>
        <w:t>frequency allocation</w:t>
      </w:r>
      <w:r w:rsidR="004F28A6">
        <w:t>s</w:t>
      </w:r>
      <w:r>
        <w:t xml:space="preserve"> needed for the system to become a reality</w:t>
      </w:r>
      <w:r w:rsidR="00B0476E">
        <w:t xml:space="preserve">. </w:t>
      </w:r>
    </w:p>
    <w:p w:rsidR="008027FF" w:rsidRDefault="008027FF" w:rsidP="00DD5FB7">
      <w:pPr>
        <w:pStyle w:val="BodyText"/>
      </w:pPr>
    </w:p>
    <w:p w:rsidR="00241B04" w:rsidRDefault="00241B04" w:rsidP="00DD5FB7">
      <w:pPr>
        <w:pStyle w:val="BodyText"/>
      </w:pPr>
      <w:r>
        <w:t xml:space="preserve">Such coordinated R&amp;D and testbed activities will need clear objectives and timelines </w:t>
      </w:r>
      <w:ins w:id="23" w:author="Plenary Room" w:date="2014-04-03T15:38:00Z">
        <w:r w:rsidR="002B1684">
          <w:t>and will need funding support</w:t>
        </w:r>
      </w:ins>
      <w:ins w:id="24" w:author="Plenary Room" w:date="2014-04-03T15:39:00Z">
        <w:r w:rsidR="002B1684">
          <w:t xml:space="preserve"> </w:t>
        </w:r>
      </w:ins>
      <w:r>
        <w:t xml:space="preserve">to bring the relevant parties together </w:t>
      </w:r>
      <w:r w:rsidR="004F28A6">
        <w:t xml:space="preserve">and </w:t>
      </w:r>
      <w:r>
        <w:t xml:space="preserve">meet the </w:t>
      </w:r>
      <w:r w:rsidR="008027FF">
        <w:t xml:space="preserve">timelines of </w:t>
      </w:r>
      <w:r>
        <w:t>the ITU and IMO processes.</w:t>
      </w:r>
    </w:p>
    <w:p w:rsidR="00241B04" w:rsidRDefault="00241B04" w:rsidP="00DD5FB7">
      <w:pPr>
        <w:pStyle w:val="BodyText"/>
      </w:pPr>
    </w:p>
    <w:p w:rsidR="00241B04" w:rsidRDefault="00241B04" w:rsidP="00DD5FB7">
      <w:pPr>
        <w:pStyle w:val="BodyText"/>
      </w:pPr>
      <w:r>
        <w:t xml:space="preserve">This </w:t>
      </w:r>
      <w:r w:rsidR="00B7703D">
        <w:t xml:space="preserve">note describes </w:t>
      </w:r>
      <w:r>
        <w:t>specific demonstration objective</w:t>
      </w:r>
      <w:r w:rsidR="004F28A6">
        <w:t>s</w:t>
      </w:r>
      <w:r>
        <w:t xml:space="preserve"> </w:t>
      </w:r>
      <w:r w:rsidR="00B7703D">
        <w:t xml:space="preserve">and milestones </w:t>
      </w:r>
      <w:r>
        <w:t>with regards to VDES</w:t>
      </w:r>
      <w:r w:rsidR="00B7703D">
        <w:t>, in support of focussing research &amp; industry efforts</w:t>
      </w:r>
      <w:r w:rsidR="008027FF">
        <w:t xml:space="preserve"> into </w:t>
      </w:r>
      <w:r w:rsidR="00B7703D">
        <w:t>joint</w:t>
      </w:r>
      <w:r w:rsidR="00CB233B">
        <w:t xml:space="preserve">, coordinated </w:t>
      </w:r>
      <w:r w:rsidR="00B7703D">
        <w:t>testbed activities</w:t>
      </w:r>
      <w:r w:rsidR="00CB233B">
        <w:t xml:space="preserve">, </w:t>
      </w:r>
      <w:r w:rsidR="00B7703D">
        <w:t>to meet the relevant deadlines.</w:t>
      </w:r>
    </w:p>
    <w:p w:rsidR="00241B04" w:rsidRDefault="00241B04" w:rsidP="00241B04"/>
    <w:p w:rsidR="00241B04" w:rsidRDefault="00B0476E" w:rsidP="00B0476E">
      <w:pPr>
        <w:pStyle w:val="Heading1"/>
      </w:pPr>
      <w:r>
        <w:t xml:space="preserve">DRAFT </w:t>
      </w:r>
      <w:r w:rsidR="00241B04">
        <w:rPr>
          <w:rFonts w:hint="eastAsia"/>
        </w:rPr>
        <w:t>ROAD MAP</w:t>
      </w:r>
    </w:p>
    <w:p w:rsidR="00B0476E" w:rsidRDefault="00241B04" w:rsidP="00DD5FB7">
      <w:pPr>
        <w:pStyle w:val="BodyText"/>
      </w:pPr>
      <w:r>
        <w:rPr>
          <w:rFonts w:hint="eastAsia"/>
        </w:rPr>
        <w:t xml:space="preserve">     It is anticipated that VDES may be implemented in </w:t>
      </w:r>
      <w:r>
        <w:t xml:space="preserve">several stages. </w:t>
      </w:r>
      <w:r>
        <w:rPr>
          <w:rFonts w:hint="eastAsia"/>
        </w:rPr>
        <w:t xml:space="preserve">Some radio manufactures </w:t>
      </w:r>
      <w:r>
        <w:t>have</w:t>
      </w:r>
      <w:r>
        <w:rPr>
          <w:rFonts w:hint="eastAsia"/>
        </w:rPr>
        <w:t xml:space="preserve"> already started to </w:t>
      </w:r>
      <w:r>
        <w:t>develop</w:t>
      </w:r>
      <w:r>
        <w:rPr>
          <w:rFonts w:hint="eastAsia"/>
        </w:rPr>
        <w:t xml:space="preserve"> </w:t>
      </w:r>
      <w:del w:id="25" w:author="Plenary Room" w:date="2014-04-03T15:45:00Z">
        <w:r w:rsidDel="00EE7772">
          <w:rPr>
            <w:rFonts w:hint="eastAsia"/>
          </w:rPr>
          <w:delText xml:space="preserve">the </w:delText>
        </w:r>
      </w:del>
      <w:r>
        <w:rPr>
          <w:rFonts w:hint="eastAsia"/>
        </w:rPr>
        <w:t xml:space="preserve">prototype VDE </w:t>
      </w:r>
      <w:r>
        <w:t>transceiver</w:t>
      </w:r>
      <w:ins w:id="26" w:author="Plenary Room" w:date="2014-04-03T15:45:00Z">
        <w:r w:rsidR="00EE7772">
          <w:t>s</w:t>
        </w:r>
      </w:ins>
      <w:r>
        <w:rPr>
          <w:rFonts w:hint="eastAsia"/>
        </w:rPr>
        <w:t xml:space="preserve"> that ha</w:t>
      </w:r>
      <w:r w:rsidR="00C644FF">
        <w:t xml:space="preserve">ve the </w:t>
      </w:r>
      <w:r>
        <w:rPr>
          <w:rFonts w:hint="eastAsia"/>
        </w:rPr>
        <w:t xml:space="preserve">capability of VHF digital data exchange (VDE) function and </w:t>
      </w:r>
      <w:r>
        <w:t xml:space="preserve">such prototypes are </w:t>
      </w:r>
      <w:r>
        <w:rPr>
          <w:rFonts w:hint="eastAsia"/>
        </w:rPr>
        <w:t xml:space="preserve">expected to be available </w:t>
      </w:r>
      <w:r>
        <w:t xml:space="preserve">for testing in </w:t>
      </w:r>
      <w:r>
        <w:rPr>
          <w:rFonts w:hint="eastAsia"/>
        </w:rPr>
        <w:t>201</w:t>
      </w:r>
      <w:r>
        <w:t>4</w:t>
      </w:r>
      <w:r>
        <w:rPr>
          <w:rFonts w:hint="eastAsia"/>
        </w:rPr>
        <w:t>.</w:t>
      </w:r>
      <w:r w:rsidR="00B0476E">
        <w:t xml:space="preserve"> </w:t>
      </w:r>
      <w:r w:rsidR="004F28A6">
        <w:t xml:space="preserve">Several modulation schemes </w:t>
      </w:r>
      <w:del w:id="27" w:author="Burrows S" w:date="2014-04-03T20:19:00Z">
        <w:r w:rsidR="00755346" w:rsidDel="00A07DB9">
          <w:delText xml:space="preserve">and channel arrangements </w:delText>
        </w:r>
      </w:del>
      <w:r w:rsidR="00B7703D">
        <w:t>are being prop</w:t>
      </w:r>
      <w:r w:rsidR="00755346">
        <w:t>o</w:t>
      </w:r>
      <w:r w:rsidR="00B7703D">
        <w:t xml:space="preserve">sed, </w:t>
      </w:r>
      <w:r w:rsidR="00755346">
        <w:t xml:space="preserve">to generate an efficient system, </w:t>
      </w:r>
      <w:r w:rsidR="00B7703D">
        <w:t>reduc</w:t>
      </w:r>
      <w:r w:rsidR="00755346">
        <w:t>e</w:t>
      </w:r>
      <w:r w:rsidR="00B7703D">
        <w:t xml:space="preserve"> equipment costs</w:t>
      </w:r>
      <w:r w:rsidR="00755346">
        <w:t xml:space="preserve"> and avoid </w:t>
      </w:r>
      <w:r w:rsidR="00310587">
        <w:t xml:space="preserve">causing harmful interference to – or being troubled by interference from – other services in the maritime VHF band such as </w:t>
      </w:r>
      <w:del w:id="28" w:author="Plenary Room" w:date="2014-04-03T15:48:00Z">
        <w:r w:rsidR="00310587" w:rsidDel="00EE7772">
          <w:delText xml:space="preserve">the </w:delText>
        </w:r>
      </w:del>
      <w:ins w:id="29" w:author="Plenary Room" w:date="2014-04-03T15:48:00Z">
        <w:r w:rsidR="00EE7772">
          <w:t xml:space="preserve">satellite, the </w:t>
        </w:r>
      </w:ins>
      <w:r w:rsidR="00310587">
        <w:t>existing AIS, DSC</w:t>
      </w:r>
      <w:del w:id="30" w:author="Plenary Room" w:date="2014-04-03T15:46:00Z">
        <w:r w:rsidR="00310587" w:rsidDel="00EE7772">
          <w:delText xml:space="preserve"> and</w:delText>
        </w:r>
      </w:del>
      <w:ins w:id="31" w:author="Plenary Room" w:date="2014-04-03T15:49:00Z">
        <w:r w:rsidR="00EE7772">
          <w:t xml:space="preserve"> and</w:t>
        </w:r>
      </w:ins>
      <w:r w:rsidR="00310587">
        <w:t xml:space="preserve"> VHF voice communication.  </w:t>
      </w:r>
      <w:del w:id="32" w:author="Plenary Room" w:date="2014-04-03T15:47:00Z">
        <w:r w:rsidR="00310587" w:rsidDel="00EE7772">
          <w:delText xml:space="preserve">Robust protocols </w:delText>
        </w:r>
      </w:del>
      <w:ins w:id="33" w:author="Plenary Room" w:date="2014-04-03T15:47:00Z">
        <w:r w:rsidR="00EE7772">
          <w:t>T</w:t>
        </w:r>
      </w:ins>
      <w:del w:id="34" w:author="Plenary Room" w:date="2014-04-03T15:47:00Z">
        <w:r w:rsidR="00310587" w:rsidDel="00EE7772">
          <w:delText>t</w:delText>
        </w:r>
      </w:del>
      <w:r w:rsidR="00310587">
        <w:t>o ensure a high probability of information delivery</w:t>
      </w:r>
      <w:ins w:id="35" w:author="Plenary Room" w:date="2014-04-03T15:47:00Z">
        <w:r w:rsidR="00EE7772">
          <w:t>,</w:t>
        </w:r>
      </w:ins>
      <w:r w:rsidR="00310587">
        <w:t xml:space="preserve"> </w:t>
      </w:r>
      <w:ins w:id="36" w:author="Plenary Room" w:date="2014-04-03T15:47:00Z">
        <w:r w:rsidR="00EE7772">
          <w:t xml:space="preserve">robust protocols </w:t>
        </w:r>
      </w:ins>
      <w:r w:rsidR="00B7703D">
        <w:t xml:space="preserve">also need to </w:t>
      </w:r>
      <w:r w:rsidR="00310587">
        <w:t xml:space="preserve">be </w:t>
      </w:r>
      <w:r w:rsidR="00CB233B">
        <w:t xml:space="preserve">further </w:t>
      </w:r>
      <w:r w:rsidR="00310587">
        <w:t>developed</w:t>
      </w:r>
      <w:r w:rsidR="00B0476E">
        <w:t>.</w:t>
      </w:r>
    </w:p>
    <w:p w:rsidR="00B0476E" w:rsidRDefault="00B0476E" w:rsidP="00DD5FB7">
      <w:pPr>
        <w:pStyle w:val="BodyText"/>
      </w:pPr>
    </w:p>
    <w:p w:rsidR="00B7703D" w:rsidRDefault="00B0476E" w:rsidP="00DD5FB7">
      <w:pPr>
        <w:pStyle w:val="BodyText"/>
      </w:pPr>
      <w:r>
        <w:t xml:space="preserve">For </w:t>
      </w:r>
      <w:r w:rsidR="00241B04">
        <w:rPr>
          <w:rFonts w:hint="eastAsia"/>
        </w:rPr>
        <w:t xml:space="preserve">WRC-15 </w:t>
      </w:r>
      <w:r>
        <w:t xml:space="preserve">to </w:t>
      </w:r>
      <w:r w:rsidR="00241B04">
        <w:rPr>
          <w:rFonts w:hint="eastAsia"/>
        </w:rPr>
        <w:t xml:space="preserve">approve </w:t>
      </w:r>
      <w:r>
        <w:t xml:space="preserve">the </w:t>
      </w:r>
      <w:r w:rsidR="00241B04">
        <w:rPr>
          <w:rFonts w:hint="eastAsia"/>
        </w:rPr>
        <w:t>allocat</w:t>
      </w:r>
      <w:r w:rsidR="009E30DE">
        <w:t>ion</w:t>
      </w:r>
      <w:r w:rsidR="00241B04">
        <w:rPr>
          <w:rFonts w:hint="eastAsia"/>
        </w:rPr>
        <w:t xml:space="preserve"> </w:t>
      </w:r>
      <w:r>
        <w:t xml:space="preserve">of </w:t>
      </w:r>
      <w:r w:rsidR="00241B04">
        <w:t>the proposed frequencies</w:t>
      </w:r>
      <w:r w:rsidR="00241B04">
        <w:rPr>
          <w:rFonts w:hint="eastAsia"/>
        </w:rPr>
        <w:t xml:space="preserve"> for VDES, </w:t>
      </w:r>
      <w:r>
        <w:t xml:space="preserve">in light of </w:t>
      </w:r>
      <w:r w:rsidR="00241B04">
        <w:rPr>
          <w:rFonts w:hint="eastAsia"/>
        </w:rPr>
        <w:t xml:space="preserve">the urgency </w:t>
      </w:r>
      <w:r>
        <w:t xml:space="preserve">to </w:t>
      </w:r>
      <w:r w:rsidR="00241B04">
        <w:rPr>
          <w:rFonts w:hint="eastAsia"/>
        </w:rPr>
        <w:t>protect</w:t>
      </w:r>
      <w:r w:rsidR="009E30DE">
        <w:t xml:space="preserve"> the</w:t>
      </w:r>
      <w:r w:rsidR="00241B04">
        <w:rPr>
          <w:rFonts w:hint="eastAsia"/>
        </w:rPr>
        <w:t xml:space="preserve"> AIS VDL, </w:t>
      </w:r>
      <w:r w:rsidR="00CB233B">
        <w:t>supporting</w:t>
      </w:r>
      <w:r>
        <w:t xml:space="preserve"> </w:t>
      </w:r>
      <w:r w:rsidR="00B7703D">
        <w:t>studies</w:t>
      </w:r>
      <w:r w:rsidR="00507CC2">
        <w:t xml:space="preserve">, </w:t>
      </w:r>
      <w:r w:rsidR="00CB233B">
        <w:t xml:space="preserve">field trials </w:t>
      </w:r>
      <w:r w:rsidR="00507CC2">
        <w:t>and even partial implementation may be necessary</w:t>
      </w:r>
      <w:del w:id="37" w:author="Plenary Room" w:date="2014-04-03T15:50:00Z">
        <w:r w:rsidR="00507CC2" w:rsidDel="00EE7772">
          <w:delText>,</w:delText>
        </w:r>
        <w:r w:rsidR="00507CC2" w:rsidDel="00EE7772">
          <w:rPr>
            <w:rFonts w:hint="eastAsia"/>
          </w:rPr>
          <w:delText xml:space="preserve"> </w:delText>
        </w:r>
        <w:r w:rsidR="00241B04" w:rsidDel="00EE7772">
          <w:rPr>
            <w:rFonts w:hint="eastAsia"/>
          </w:rPr>
          <w:delText xml:space="preserve">even before satellite assets </w:delText>
        </w:r>
        <w:r w:rsidR="00507CC2" w:rsidDel="00EE7772">
          <w:delText xml:space="preserve">envisaged to be part of the full system </w:delText>
        </w:r>
        <w:r w:rsidDel="00EE7772">
          <w:delText xml:space="preserve">can be made </w:delText>
        </w:r>
        <w:r w:rsidR="00241B04" w:rsidDel="00EE7772">
          <w:rPr>
            <w:rFonts w:hint="eastAsia"/>
          </w:rPr>
          <w:delText>available.</w:delText>
        </w:r>
      </w:del>
      <w:r w:rsidR="00241B04">
        <w:rPr>
          <w:rFonts w:hint="eastAsia"/>
        </w:rPr>
        <w:t xml:space="preserve"> </w:t>
      </w:r>
    </w:p>
    <w:p w:rsidR="00B7703D" w:rsidRDefault="00B7703D" w:rsidP="00DD5FB7">
      <w:pPr>
        <w:pStyle w:val="BodyText"/>
      </w:pPr>
    </w:p>
    <w:p w:rsidR="00B0476E" w:rsidRDefault="00B0476E" w:rsidP="00DD5FB7">
      <w:pPr>
        <w:pStyle w:val="BodyText"/>
      </w:pPr>
      <w:r>
        <w:t>To facilita</w:t>
      </w:r>
      <w:r w:rsidR="00B7703D">
        <w:t>t</w:t>
      </w:r>
      <w:r>
        <w:t xml:space="preserve">e a satellite </w:t>
      </w:r>
      <w:r w:rsidR="00C644FF">
        <w:t xml:space="preserve">frequency allocation for </w:t>
      </w:r>
      <w:r>
        <w:t xml:space="preserve">the </w:t>
      </w:r>
      <w:r w:rsidR="00241B04">
        <w:rPr>
          <w:rFonts w:hint="eastAsia"/>
        </w:rPr>
        <w:t>VDES, sharing stud</w:t>
      </w:r>
      <w:r w:rsidR="00B7703D">
        <w:t xml:space="preserve">ies </w:t>
      </w:r>
      <w:r w:rsidR="00C644FF">
        <w:t xml:space="preserve">involving </w:t>
      </w:r>
      <w:r w:rsidR="00241B04">
        <w:rPr>
          <w:rFonts w:hint="eastAsia"/>
        </w:rPr>
        <w:t xml:space="preserve">land mobile </w:t>
      </w:r>
      <w:r w:rsidR="00507CC2">
        <w:t xml:space="preserve">VHF </w:t>
      </w:r>
      <w:r w:rsidR="00241B04">
        <w:rPr>
          <w:rFonts w:hint="eastAsia"/>
        </w:rPr>
        <w:t xml:space="preserve">stations are underway in ITU.  It is expected that such studies will be completed during the </w:t>
      </w:r>
      <w:r w:rsidR="00241B04">
        <w:t>development</w:t>
      </w:r>
      <w:r w:rsidR="00241B04">
        <w:rPr>
          <w:rFonts w:hint="eastAsia"/>
        </w:rPr>
        <w:t xml:space="preserve"> of the ITU Recommendations for VDES so that final decisions by WRC-18</w:t>
      </w:r>
      <w:r>
        <w:t xml:space="preserve"> </w:t>
      </w:r>
      <w:r w:rsidR="00241B04">
        <w:rPr>
          <w:rFonts w:hint="eastAsia"/>
        </w:rPr>
        <w:t xml:space="preserve">can facilitate a fully featured VDES including the satellite aspects.  </w:t>
      </w:r>
    </w:p>
    <w:p w:rsidR="00B0476E" w:rsidRDefault="00B0476E" w:rsidP="00DD5FB7">
      <w:pPr>
        <w:pStyle w:val="BodyText"/>
      </w:pPr>
    </w:p>
    <w:p w:rsidR="00B7703D" w:rsidRDefault="00B7703D" w:rsidP="00DD5FB7">
      <w:pPr>
        <w:pStyle w:val="BodyText"/>
      </w:pPr>
      <w:r>
        <w:t xml:space="preserve">In order to ensure a coherent and globally interoperable system, comparative studies, field trials </w:t>
      </w:r>
      <w:r w:rsidR="00C644FF">
        <w:t xml:space="preserve">involving </w:t>
      </w:r>
      <w:r w:rsidR="00DB2140">
        <w:t xml:space="preserve">testbeds </w:t>
      </w:r>
      <w:r>
        <w:t xml:space="preserve">and harmonization </w:t>
      </w:r>
      <w:r w:rsidR="00DB2140">
        <w:t xml:space="preserve">of the results </w:t>
      </w:r>
      <w:r>
        <w:t xml:space="preserve">will be needed to fully develop the system </w:t>
      </w:r>
      <w:r w:rsidR="00DB2140">
        <w:t xml:space="preserve">and </w:t>
      </w:r>
      <w:r>
        <w:t xml:space="preserve">ensure a safe, efficient and globally interoperable implementation. </w:t>
      </w:r>
    </w:p>
    <w:p w:rsidR="00B7703D" w:rsidRDefault="00B7703D" w:rsidP="00B7703D"/>
    <w:p w:rsidR="00241B04" w:rsidRDefault="00241B04" w:rsidP="00241B04">
      <w:r>
        <w:rPr>
          <w:rFonts w:hint="eastAsia"/>
        </w:rPr>
        <w:t xml:space="preserve">Figure 2 provides a possible roadmap for </w:t>
      </w:r>
      <w:r w:rsidR="00CB233B">
        <w:t xml:space="preserve">the development of </w:t>
      </w:r>
      <w:r>
        <w:rPr>
          <w:rFonts w:hint="eastAsia"/>
        </w:rPr>
        <w:t>VDES.</w:t>
      </w:r>
    </w:p>
    <w:p w:rsidR="00F956EF" w:rsidRDefault="00F956EF" w:rsidP="00241B04">
      <w:r w:rsidRPr="00F956EF">
        <w:rPr>
          <w:highlight w:val="yellow"/>
        </w:rPr>
        <w:t>Insert updated roadmap HERE</w:t>
      </w:r>
    </w:p>
    <w:p w:rsidR="00241B04" w:rsidRDefault="00241B04" w:rsidP="00241B04">
      <w:del w:id="38" w:author="Plenary Room" w:date="2014-04-03T15:53:00Z">
        <w:r w:rsidDel="00EE7772">
          <w:rPr>
            <w:noProof/>
            <w:lang w:val="en-IE" w:eastAsia="en-IE"/>
          </w:rPr>
          <w:lastRenderedPageBreak/>
          <w:drawing>
            <wp:inline distT="0" distB="0" distL="0" distR="0">
              <wp:extent cx="5393055" cy="4044950"/>
              <wp:effectExtent l="19050" t="0" r="0" b="0"/>
              <wp:docPr id="3" name="Billede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srcRect/>
                      <a:stretch>
                        <a:fillRect/>
                      </a:stretch>
                    </pic:blipFill>
                    <pic:spPr bwMode="auto">
                      <a:xfrm>
                        <a:off x="0" y="0"/>
                        <a:ext cx="5393055" cy="4044950"/>
                      </a:xfrm>
                      <a:prstGeom prst="rect">
                        <a:avLst/>
                      </a:prstGeom>
                      <a:noFill/>
                      <a:ln w="9525">
                        <a:noFill/>
                        <a:miter lim="800000"/>
                        <a:headEnd/>
                        <a:tailEnd/>
                      </a:ln>
                    </pic:spPr>
                  </pic:pic>
                </a:graphicData>
              </a:graphic>
            </wp:inline>
          </w:drawing>
        </w:r>
      </w:del>
    </w:p>
    <w:p w:rsidR="00241B04" w:rsidRPr="001A6427" w:rsidRDefault="00241B04" w:rsidP="00241B04">
      <w:pPr>
        <w:jc w:val="center"/>
        <w:rPr>
          <w:b/>
        </w:rPr>
      </w:pPr>
      <w:r>
        <w:rPr>
          <w:rFonts w:hint="eastAsia"/>
          <w:b/>
        </w:rPr>
        <w:t xml:space="preserve">Figure 2: </w:t>
      </w:r>
      <w:r w:rsidR="00B0476E">
        <w:rPr>
          <w:b/>
        </w:rPr>
        <w:t xml:space="preserve">DRAFT </w:t>
      </w:r>
      <w:r>
        <w:rPr>
          <w:rFonts w:hint="eastAsia"/>
          <w:b/>
        </w:rPr>
        <w:t>Roadmap for VDES</w:t>
      </w:r>
    </w:p>
    <w:p w:rsidR="00241B04" w:rsidRDefault="00241B04" w:rsidP="00241B04"/>
    <w:p w:rsidR="00B7703D" w:rsidRDefault="00B7703D" w:rsidP="00B7703D">
      <w:pPr>
        <w:pStyle w:val="Heading1"/>
      </w:pPr>
      <w:r>
        <w:lastRenderedPageBreak/>
        <w:t>Demonstration objectives</w:t>
      </w:r>
      <w:r w:rsidR="00DB2140">
        <w:t xml:space="preserve"> </w:t>
      </w:r>
      <w:r w:rsidR="00F01DAA">
        <w:t xml:space="preserve">and milestones </w:t>
      </w:r>
      <w:r w:rsidR="00DB2140">
        <w:t>in support of the development of VDES</w:t>
      </w:r>
    </w:p>
    <w:p w:rsidR="00F01DAA" w:rsidRPr="005C1CC0" w:rsidRDefault="00F01DAA" w:rsidP="00F01DAA">
      <w:pPr>
        <w:pStyle w:val="Heading2"/>
      </w:pPr>
      <w:r>
        <w:t>General objec</w:t>
      </w:r>
      <w:r w:rsidRPr="005C1CC0">
        <w:t>tives</w:t>
      </w:r>
    </w:p>
    <w:p w:rsidR="00445CCE" w:rsidRPr="005C1CC0" w:rsidRDefault="00445CCE" w:rsidP="00445CCE">
      <w:pPr>
        <w:pStyle w:val="Heading3"/>
      </w:pPr>
      <w:r w:rsidRPr="005C1CC0">
        <w:t>Testbed locations – are required to establish VHF data link characteristics in all of the different modes of operation (ship to ship, shore to ship etc.) through varying seasons, weather conditions and over locations with differing topographical features</w:t>
      </w:r>
      <w:ins w:id="39" w:author="Plenary Room" w:date="2014-04-03T15:58:00Z">
        <w:r w:rsidR="00464411">
          <w:t xml:space="preserve"> and traffic densities</w:t>
        </w:r>
      </w:ins>
      <w:r w:rsidRPr="005C1CC0">
        <w:t xml:space="preserve">. </w:t>
      </w:r>
      <w:ins w:id="40" w:author="Plenary Room" w:date="2014-04-03T16:03:00Z">
        <w:r w:rsidR="00464411">
          <w:t xml:space="preserve">Locations which include </w:t>
        </w:r>
      </w:ins>
      <w:ins w:id="41" w:author="Burrows S" w:date="2014-04-03T20:32:00Z">
        <w:r w:rsidR="00353F00">
          <w:t xml:space="preserve">a  </w:t>
        </w:r>
      </w:ins>
      <w:ins w:id="42" w:author="Plenary Room" w:date="2014-04-03T16:04:00Z">
        <w:r w:rsidR="00464411">
          <w:t>tr</w:t>
        </w:r>
        <w:r w:rsidR="009F1A29">
          <w:t>ansition across the</w:t>
        </w:r>
      </w:ins>
      <w:ins w:id="43" w:author="Plenary Room" w:date="2014-04-03T16:03:00Z">
        <w:r w:rsidR="00464411">
          <w:t xml:space="preserve"> boundary between t</w:t>
        </w:r>
      </w:ins>
      <w:ins w:id="44" w:author="Plenary Room" w:date="2014-04-03T16:05:00Z">
        <w:r w:rsidR="009F1A29">
          <w:t>errestrial and satellite coverage</w:t>
        </w:r>
      </w:ins>
      <w:ins w:id="45" w:author="Plenary Room" w:date="2014-04-03T16:03:00Z">
        <w:r w:rsidR="00464411">
          <w:t xml:space="preserve"> should also be included</w:t>
        </w:r>
      </w:ins>
      <w:ins w:id="46" w:author="Plenary Room" w:date="2014-04-03T16:04:00Z">
        <w:r w:rsidR="00464411">
          <w:t xml:space="preserve">. </w:t>
        </w:r>
      </w:ins>
      <w:r w:rsidRPr="005C1CC0">
        <w:t>These measured data can then be input into models to estimate the theoretical link performance for differing transmission schemes.</w:t>
      </w:r>
      <w:ins w:id="47" w:author="Plenary Room" w:date="2014-04-03T16:00:00Z">
        <w:r w:rsidR="00464411">
          <w:t xml:space="preserve"> </w:t>
        </w:r>
      </w:ins>
    </w:p>
    <w:p w:rsidR="00D56B38" w:rsidRPr="005C1CC0" w:rsidRDefault="00445CCE" w:rsidP="00445CCE">
      <w:pPr>
        <w:pStyle w:val="Heading3"/>
      </w:pPr>
      <w:r w:rsidRPr="005C1CC0">
        <w:t xml:space="preserve">Defined Testbed areas – supported by competent authorities within which there is permission to transmit across all of the proposed VHF channels using a variety of modulation schemes within defined transmitter power limits. </w:t>
      </w:r>
      <w:r w:rsidRPr="005C1CC0">
        <w:rPr>
          <w:lang w:eastAsia="de-DE"/>
        </w:rPr>
        <w:t>A list of these test bed areas with government and regulatory support shall be provided to manufacturers which will encourage fast track development and testing of the prototypes.</w:t>
      </w:r>
    </w:p>
    <w:p w:rsidR="003055A4" w:rsidRPr="005C1CC0" w:rsidRDefault="00D72A52" w:rsidP="00DA2444">
      <w:pPr>
        <w:pStyle w:val="Heading3"/>
      </w:pPr>
      <w:r w:rsidRPr="005C1CC0">
        <w:t>As a starting point general guidance for the technical aspects of the VDES can be found in the Preliminary Draft New Recommendation ITU-R M.[VDES</w:t>
      </w:r>
      <w:r w:rsidRPr="000B6574">
        <w:t xml:space="preserve">] </w:t>
      </w:r>
      <w:r w:rsidR="00892011">
        <w:t>(e-NAV</w:t>
      </w:r>
      <w:r w:rsidR="00F450C1" w:rsidRPr="000B6574">
        <w:t>14</w:t>
      </w:r>
      <w:r w:rsidR="000B6574" w:rsidRPr="000B6574">
        <w:t>-17.1.3.4</w:t>
      </w:r>
      <w:r w:rsidR="00F450C1" w:rsidRPr="000B6574">
        <w:t>)</w:t>
      </w:r>
      <w:r w:rsidRPr="000B6574">
        <w:t>.</w:t>
      </w:r>
    </w:p>
    <w:p w:rsidR="003055A4" w:rsidRPr="005C1CC0" w:rsidRDefault="009F1A29" w:rsidP="00445CCE">
      <w:pPr>
        <w:pStyle w:val="Heading3"/>
      </w:pPr>
      <w:ins w:id="48" w:author="Plenary Room" w:date="2014-04-03T16:08:00Z">
        <w:r>
          <w:t>The</w:t>
        </w:r>
      </w:ins>
      <w:del w:id="49" w:author="Plenary Room" w:date="2014-04-03T16:08:00Z">
        <w:r w:rsidR="00445CCE" w:rsidRPr="005C1CC0" w:rsidDel="009F1A29">
          <w:delText>A</w:delText>
        </w:r>
      </w:del>
      <w:r w:rsidR="00445CCE" w:rsidRPr="005C1CC0">
        <w:t xml:space="preserve"> </w:t>
      </w:r>
      <w:ins w:id="50" w:author="Plenary Room" w:date="2014-04-03T16:07:00Z">
        <w:r>
          <w:t xml:space="preserve">reflector email </w:t>
        </w:r>
      </w:ins>
      <w:r w:rsidR="00445CCE" w:rsidRPr="005C1CC0">
        <w:t xml:space="preserve">discussion group </w:t>
      </w:r>
      <w:ins w:id="51" w:author="Plenary Room" w:date="2014-04-03T16:08:00Z">
        <w:r>
          <w:t xml:space="preserve">is being used </w:t>
        </w:r>
      </w:ins>
      <w:del w:id="52" w:author="Plenary Room" w:date="2014-04-03T16:08:00Z">
        <w:r w:rsidR="00445CCE" w:rsidRPr="005C1CC0" w:rsidDel="009F1A29">
          <w:delText xml:space="preserve">has been set up on Linkedin (VDES Technical Standard Development), with members from IALA e-Navigation committee WG3/4, ITU WP5B, manufacturers and research institutions. The aim of the group will be </w:delText>
        </w:r>
      </w:del>
      <w:r w:rsidR="00445CCE" w:rsidRPr="005C1CC0">
        <w:t xml:space="preserve">to input ideas and pose questions on possible modulation / encoding schemes, allow peer review and report on the outcome of testing these schemes. In this way a body of knowledge will be built up to support the eventual decision on the final scheme to be used which will input into the VDES technical standard. </w:t>
      </w:r>
      <w:del w:id="53" w:author="Plenary Room" w:date="2014-04-03T16:07:00Z">
        <w:r w:rsidR="0006210C" w:rsidRPr="005C1CC0" w:rsidDel="009F1A29">
          <w:delText xml:space="preserve">Contributions to the </w:delText>
        </w:r>
        <w:r w:rsidR="00DA2444" w:rsidRPr="005C1CC0" w:rsidDel="009F1A29">
          <w:delText xml:space="preserve">further </w:delText>
        </w:r>
        <w:r w:rsidR="0006210C" w:rsidRPr="005C1CC0" w:rsidDel="009F1A29">
          <w:delText xml:space="preserve">development of the Preliminary Draft New Recommendation ITU-R M.[VDES] are encouraged to be posted on the LinkedIn </w:delText>
        </w:r>
        <w:r w:rsidR="00873CFE" w:rsidRPr="005C1CC0" w:rsidDel="009F1A29">
          <w:delText>‘</w:delText>
        </w:r>
        <w:r w:rsidR="0006210C" w:rsidRPr="005C1CC0" w:rsidDel="009F1A29">
          <w:delText>VDES</w:delText>
        </w:r>
        <w:r w:rsidR="00873CFE" w:rsidRPr="005C1CC0" w:rsidDel="009F1A29">
          <w:delText xml:space="preserve"> Technical Standard Development’ sub</w:delText>
        </w:r>
        <w:r w:rsidR="0006210C" w:rsidRPr="005C1CC0" w:rsidDel="009F1A29">
          <w:delText>group</w:delText>
        </w:r>
        <w:r w:rsidR="00873CFE" w:rsidRPr="005C1CC0" w:rsidDel="009F1A29">
          <w:delText xml:space="preserve"> under IALA</w:delText>
        </w:r>
        <w:r w:rsidR="0006210C" w:rsidRPr="005C1CC0" w:rsidDel="009F1A29">
          <w:delText>.</w:delText>
        </w:r>
        <w:r w:rsidR="00D56B38" w:rsidRPr="005C1CC0" w:rsidDel="009F1A29">
          <w:delText xml:space="preserve"> </w:delText>
        </w:r>
        <w:r w:rsidR="005467EC" w:rsidDel="009F1A29">
          <w:fldChar w:fldCharType="begin"/>
        </w:r>
        <w:r w:rsidR="005467EC" w:rsidDel="009F1A29">
          <w:delInstrText xml:space="preserve"> HYPERLINK "http://www.linkedin.com/groups?homeNewMember=&amp;gid=5189068" </w:delInstrText>
        </w:r>
        <w:r w:rsidR="005467EC" w:rsidDel="009F1A29">
          <w:fldChar w:fldCharType="separate"/>
        </w:r>
        <w:r w:rsidR="00D56B38" w:rsidRPr="005C1CC0" w:rsidDel="009F1A29">
          <w:rPr>
            <w:rStyle w:val="Hyperlink"/>
          </w:rPr>
          <w:delText>http://www.linkedin.com/groups?homeNewMember=&amp;gid=5189068</w:delText>
        </w:r>
        <w:r w:rsidR="005467EC" w:rsidDel="009F1A29">
          <w:rPr>
            <w:rStyle w:val="Hyperlink"/>
          </w:rPr>
          <w:fldChar w:fldCharType="end"/>
        </w:r>
      </w:del>
    </w:p>
    <w:p w:rsidR="00445CCE" w:rsidRPr="005C1CC0" w:rsidRDefault="00445CCE" w:rsidP="00DD5FB7">
      <w:pPr>
        <w:pStyle w:val="Heading4"/>
        <w:jc w:val="both"/>
      </w:pPr>
      <w:r w:rsidRPr="005C1CC0">
        <w:t xml:space="preserve">All schemes proposed in the </w:t>
      </w:r>
      <w:del w:id="54" w:author="Burrows S" w:date="2014-04-03T20:34:00Z">
        <w:r w:rsidRPr="005C1CC0" w:rsidDel="00353F00">
          <w:delText xml:space="preserve">forum </w:delText>
        </w:r>
      </w:del>
      <w:ins w:id="55" w:author="Burrows S" w:date="2014-04-03T20:34:00Z">
        <w:r w:rsidR="00353F00">
          <w:t xml:space="preserve">discussion group </w:t>
        </w:r>
      </w:ins>
      <w:r w:rsidRPr="005C1CC0">
        <w:t xml:space="preserve">will undergo the same scrutiny. </w:t>
      </w:r>
    </w:p>
    <w:p w:rsidR="00445CCE" w:rsidRPr="005C1CC0" w:rsidRDefault="00445CCE" w:rsidP="00DD5FB7">
      <w:pPr>
        <w:pStyle w:val="Heading4"/>
        <w:jc w:val="both"/>
      </w:pPr>
      <w:r w:rsidRPr="005C1CC0">
        <w:t xml:space="preserve">Members of the group will be expected to act in the common good, with the sole aim of developing the best solution for the VDES. </w:t>
      </w:r>
    </w:p>
    <w:p w:rsidR="00445CCE" w:rsidRPr="005C1CC0" w:rsidRDefault="00445CCE" w:rsidP="00DD5FB7">
      <w:pPr>
        <w:pStyle w:val="Heading4"/>
        <w:jc w:val="both"/>
      </w:pPr>
      <w:r w:rsidRPr="005C1CC0">
        <w:t>Discussions will be moderated by one or more technical experts who will be the ultimate arbitrator and refer any contentio</w:t>
      </w:r>
      <w:r w:rsidR="00AC16EE">
        <w:t>u</w:t>
      </w:r>
      <w:r w:rsidRPr="005C1CC0">
        <w:t xml:space="preserve">s issues to WG3/4. </w:t>
      </w:r>
    </w:p>
    <w:p w:rsidR="00445CCE" w:rsidRPr="005C1CC0" w:rsidDel="00684B2C" w:rsidRDefault="00445CCE" w:rsidP="00DD5FB7">
      <w:pPr>
        <w:pStyle w:val="Heading4"/>
        <w:jc w:val="both"/>
        <w:rPr>
          <w:del w:id="56" w:author="Burrows S" w:date="2014-04-03T20:40:00Z"/>
        </w:rPr>
      </w:pPr>
      <w:del w:id="57" w:author="Burrows S" w:date="2014-04-03T20:40:00Z">
        <w:r w:rsidRPr="005C1CC0" w:rsidDel="00684B2C">
          <w:delText>Regular summary monthly reports on progress will be provided to all group members, with additional highlight reports when there is a significant event (e</w:delText>
        </w:r>
        <w:r w:rsidR="00AC16EE" w:rsidDel="00684B2C">
          <w:delText>.</w:delText>
        </w:r>
        <w:r w:rsidRPr="005C1CC0" w:rsidDel="00684B2C">
          <w:delText>g</w:delText>
        </w:r>
        <w:r w:rsidR="00AC16EE" w:rsidDel="00684B2C">
          <w:delText>.</w:delText>
        </w:r>
        <w:r w:rsidRPr="005C1CC0" w:rsidDel="00684B2C">
          <w:delText xml:space="preserve"> success or failure of a particular scheme under test)</w:delText>
        </w:r>
      </w:del>
    </w:p>
    <w:p w:rsidR="005C1CC0" w:rsidRDefault="005C1CC0" w:rsidP="00DD5FB7">
      <w:pPr>
        <w:pStyle w:val="Heading3"/>
        <w:rPr>
          <w:ins w:id="58" w:author="Burrows S" w:date="2014-04-03T20:43:00Z"/>
        </w:rPr>
      </w:pPr>
      <w:r w:rsidRPr="005C1CC0">
        <w:t xml:space="preserve">Plans for conducting VDES testbeds and the planned operational context and validation activities should be announced, and documented results of the testbeds should as soon as possible be reported on the IALA testbed website </w:t>
      </w:r>
      <w:hyperlink r:id="rId10" w:history="1">
        <w:r w:rsidRPr="00271AD1">
          <w:rPr>
            <w:rStyle w:val="Hyperlink"/>
          </w:rPr>
          <w:t>http://e-navigation.net</w:t>
        </w:r>
      </w:hyperlink>
      <w:r w:rsidRPr="00271AD1">
        <w:t xml:space="preserve"> </w:t>
      </w:r>
      <w:r w:rsidR="000B6574" w:rsidRPr="00271AD1">
        <w:t>(</w:t>
      </w:r>
      <w:r w:rsidR="00892011" w:rsidRPr="00271AD1">
        <w:t xml:space="preserve">refer to IALA Guideline on </w:t>
      </w:r>
      <w:r w:rsidR="00271AD1" w:rsidRPr="00271AD1">
        <w:t xml:space="preserve">The reporting of results of e-Navigation testbeds </w:t>
      </w:r>
      <w:r w:rsidR="000B6574" w:rsidRPr="00271AD1">
        <w:t>e</w:t>
      </w:r>
      <w:r w:rsidR="00892011" w:rsidRPr="00271AD1">
        <w:t>-</w:t>
      </w:r>
      <w:r w:rsidR="000B6574" w:rsidRPr="00271AD1">
        <w:t>NAV14-17.1.</w:t>
      </w:r>
      <w:r w:rsidR="00892011" w:rsidRPr="00271AD1">
        <w:t>7</w:t>
      </w:r>
      <w:r w:rsidR="000B6574" w:rsidRPr="00271AD1">
        <w:t>.</w:t>
      </w:r>
      <w:r w:rsidR="00892011" w:rsidRPr="00271AD1">
        <w:t>1</w:t>
      </w:r>
      <w:r w:rsidR="000B6574" w:rsidRPr="00271AD1">
        <w:t>)</w:t>
      </w:r>
      <w:r w:rsidRPr="00271AD1">
        <w:t xml:space="preserve"> </w:t>
      </w:r>
      <w:del w:id="59" w:author="Plenary Room" w:date="2014-04-03T16:09:00Z">
        <w:r w:rsidRPr="00271AD1" w:rsidDel="009F1A29">
          <w:delText>and on the LinkedIn ‘e-Nav Test Beds’ subgroup</w:delText>
        </w:r>
        <w:r w:rsidRPr="005C1CC0" w:rsidDel="009F1A29">
          <w:delText xml:space="preserve"> under IALA </w:delText>
        </w:r>
        <w:r w:rsidR="005467EC" w:rsidDel="009F1A29">
          <w:fldChar w:fldCharType="begin"/>
        </w:r>
        <w:r w:rsidR="005467EC" w:rsidDel="009F1A29">
          <w:delInstrText xml:space="preserve"> HYPERLINK "http://www.linkedin.com/groups?gid=5068692" </w:delInstrText>
        </w:r>
        <w:r w:rsidR="005467EC" w:rsidDel="009F1A29">
          <w:fldChar w:fldCharType="separate"/>
        </w:r>
        <w:r w:rsidRPr="005C1CC0" w:rsidDel="009F1A29">
          <w:rPr>
            <w:rStyle w:val="Hyperlink"/>
          </w:rPr>
          <w:delText>http://www.linkedin.com/groups?gid=5068692</w:delText>
        </w:r>
        <w:r w:rsidR="005467EC" w:rsidDel="009F1A29">
          <w:rPr>
            <w:rStyle w:val="Hyperlink"/>
          </w:rPr>
          <w:fldChar w:fldCharType="end"/>
        </w:r>
        <w:r w:rsidRPr="005C1CC0" w:rsidDel="009F1A29">
          <w:delText xml:space="preserve">. </w:delText>
        </w:r>
      </w:del>
      <w:r w:rsidRPr="005C1CC0">
        <w:t>A copy of the summary monthly reports and links to the locations containing the detailed testbed results will be provided on e-navigation.net.</w:t>
      </w:r>
    </w:p>
    <w:p w:rsidR="00684B2C" w:rsidRPr="00684B2C" w:rsidRDefault="00684B2C" w:rsidP="00684B2C">
      <w:pPr>
        <w:pStyle w:val="Heading3"/>
        <w:rPr>
          <w:lang w:val="en-GB" w:eastAsia="en-US"/>
        </w:rPr>
      </w:pPr>
      <w:ins w:id="60" w:author="Burrows S" w:date="2014-04-03T20:44:00Z">
        <w:r>
          <w:rPr>
            <w:lang w:val="en-GB" w:eastAsia="en-US"/>
          </w:rPr>
          <w:t xml:space="preserve">A summary of analyses carried out and proposed new testbeds are included in the table in </w:t>
        </w:r>
      </w:ins>
      <w:ins w:id="61" w:author="Burrows S" w:date="2014-04-03T20:46:00Z">
        <w:r>
          <w:rPr>
            <w:lang w:val="en-GB" w:eastAsia="en-US"/>
          </w:rPr>
          <w:t>Annex A to this document</w:t>
        </w:r>
      </w:ins>
      <w:ins w:id="62" w:author="Burrows S" w:date="2014-04-03T20:47:00Z">
        <w:r w:rsidR="00504F48">
          <w:rPr>
            <w:lang w:val="en-GB" w:eastAsia="en-US"/>
          </w:rPr>
          <w:t>. The table will be updated at each WG3/4 meeting.</w:t>
        </w:r>
      </w:ins>
    </w:p>
    <w:p w:rsidR="00D56B38" w:rsidRPr="005C1CC0" w:rsidRDefault="00D56B38">
      <w:pPr>
        <w:ind w:left="851"/>
        <w:rPr>
          <w:lang w:val="fr-FR"/>
        </w:rPr>
      </w:pPr>
    </w:p>
    <w:p w:rsidR="00F04D84" w:rsidRPr="005C1CC0" w:rsidRDefault="00F04D84" w:rsidP="00F01DAA">
      <w:pPr>
        <w:pStyle w:val="Heading2"/>
      </w:pPr>
      <w:r w:rsidRPr="005C1CC0">
        <w:lastRenderedPageBreak/>
        <w:t xml:space="preserve">Definition of testbeds </w:t>
      </w:r>
      <w:r w:rsidR="008D395D" w:rsidRPr="005C1CC0">
        <w:t xml:space="preserve">and operational scenarios </w:t>
      </w:r>
      <w:r w:rsidRPr="005C1CC0">
        <w:t>to valid</w:t>
      </w:r>
      <w:ins w:id="63" w:author="Plenary Room" w:date="2014-04-03T16:09:00Z">
        <w:r w:rsidR="009F1A29">
          <w:t>a</w:t>
        </w:r>
      </w:ins>
      <w:r w:rsidRPr="005C1CC0">
        <w:t xml:space="preserve">te </w:t>
      </w:r>
      <w:r w:rsidR="00CB233B" w:rsidRPr="005C1CC0">
        <w:t xml:space="preserve">terrestrial </w:t>
      </w:r>
      <w:r w:rsidRPr="005C1CC0">
        <w:t>VDES</w:t>
      </w:r>
      <w:r w:rsidR="00CB233B" w:rsidRPr="005C1CC0">
        <w:t xml:space="preserve"> (Q3 2014)</w:t>
      </w:r>
    </w:p>
    <w:p w:rsidR="002129D4" w:rsidRDefault="00CB233B" w:rsidP="00DD5FB7">
      <w:pPr>
        <w:jc w:val="both"/>
      </w:pPr>
      <w:r w:rsidRPr="005C1CC0">
        <w:t xml:space="preserve">Parties </w:t>
      </w:r>
      <w:r w:rsidR="008931DE" w:rsidRPr="005C1CC0">
        <w:t xml:space="preserve">willing to set up one or more testbed activities related to the development of VDES should </w:t>
      </w:r>
      <w:r w:rsidR="008D395D" w:rsidRPr="005C1CC0">
        <w:t>seek to initiate such testbeds by Q3 2014 and</w:t>
      </w:r>
      <w:r w:rsidR="008931DE" w:rsidRPr="005C1CC0">
        <w:t xml:space="preserve">, and should </w:t>
      </w:r>
      <w:r w:rsidR="00507CC2" w:rsidRPr="005C1CC0">
        <w:t>as a minimum</w:t>
      </w:r>
      <w:r w:rsidR="008931DE" w:rsidRPr="005C1CC0">
        <w:t>:</w:t>
      </w:r>
    </w:p>
    <w:p w:rsidR="002129D4" w:rsidRDefault="002129D4" w:rsidP="002129D4"/>
    <w:p w:rsidR="00F04D84" w:rsidRDefault="000715F8" w:rsidP="002129D4">
      <w:pPr>
        <w:pStyle w:val="Heading3"/>
      </w:pPr>
      <w:r>
        <w:t xml:space="preserve">Plan </w:t>
      </w:r>
      <w:r w:rsidR="00F04D84">
        <w:t>one or more operational scenarios</w:t>
      </w:r>
      <w:r w:rsidR="003D4BFE" w:rsidRPr="003D4BFE">
        <w:t xml:space="preserve"> </w:t>
      </w:r>
      <w:r w:rsidR="003D4BFE">
        <w:t>relevant to the implementation of e-Navigation</w:t>
      </w:r>
      <w:r w:rsidR="00F04D84">
        <w:t xml:space="preserve"> for testing i</w:t>
      </w:r>
      <w:r w:rsidR="008931DE">
        <w:t>nformation services using VDES as the</w:t>
      </w:r>
      <w:r w:rsidR="00AC16EE">
        <w:t xml:space="preserve"> communication link.</w:t>
      </w:r>
      <w:r w:rsidR="008931DE">
        <w:t xml:space="preserve"> </w:t>
      </w:r>
    </w:p>
    <w:p w:rsidR="008931DE" w:rsidRDefault="000715F8" w:rsidP="008931DE">
      <w:pPr>
        <w:pStyle w:val="Heading3"/>
      </w:pPr>
      <w:r>
        <w:t>Develop</w:t>
      </w:r>
      <w:r w:rsidR="008931DE">
        <w:t xml:space="preserve"> a validation </w:t>
      </w:r>
      <w:r>
        <w:t xml:space="preserve">scheme for demonstrating </w:t>
      </w:r>
      <w:r w:rsidR="008931DE">
        <w:t>the operational efficiency and effectiveness o</w:t>
      </w:r>
      <w:r w:rsidR="00CB233B">
        <w:t xml:space="preserve">f </w:t>
      </w:r>
      <w:r w:rsidR="008931DE">
        <w:t>VDES as a communic</w:t>
      </w:r>
      <w:r w:rsidR="00AC16EE">
        <w:t>a</w:t>
      </w:r>
      <w:r w:rsidR="008931DE">
        <w:t xml:space="preserve">tion link, where possible involving comparison between alternative </w:t>
      </w:r>
      <w:ins w:id="64" w:author="Plenary Room" w:date="2014-04-03T16:10:00Z">
        <w:r w:rsidR="009F1A29">
          <w:t xml:space="preserve">modulation schemes and </w:t>
        </w:r>
      </w:ins>
      <w:r w:rsidR="008931DE">
        <w:t>design solutions</w:t>
      </w:r>
      <w:r w:rsidR="00AC16EE">
        <w:t>.</w:t>
      </w:r>
    </w:p>
    <w:p w:rsidR="000715F8" w:rsidRDefault="00AE19A1" w:rsidP="000715F8">
      <w:pPr>
        <w:pStyle w:val="Heading3"/>
      </w:pPr>
      <w:r>
        <w:t xml:space="preserve">Testing on the ASM frequencies will be particularly valuable to the upcomming ITU WRC 2015 process. </w:t>
      </w:r>
    </w:p>
    <w:p w:rsidR="00D72A52" w:rsidRPr="00D72A52" w:rsidRDefault="00D72A52" w:rsidP="00D72A52">
      <w:pPr>
        <w:pStyle w:val="Heading3"/>
      </w:pPr>
      <w:r>
        <w:t>Ac</w:t>
      </w:r>
      <w:r w:rsidR="00AC16EE">
        <w:t>c</w:t>
      </w:r>
      <w:r>
        <w:t xml:space="preserve">essing interference with other services </w:t>
      </w:r>
      <w:r w:rsidR="00493F1A">
        <w:t xml:space="preserve">issues </w:t>
      </w:r>
      <w:r>
        <w:t>in the VHF band should be considered in the planning of testbeds.</w:t>
      </w:r>
    </w:p>
    <w:p w:rsidR="002129D4" w:rsidRDefault="008931DE" w:rsidP="008931DE">
      <w:pPr>
        <w:pStyle w:val="Heading3"/>
      </w:pPr>
      <w:r>
        <w:t xml:space="preserve">Plan to perform </w:t>
      </w:r>
      <w:r w:rsidR="00CB233B">
        <w:t xml:space="preserve">initial </w:t>
      </w:r>
      <w:r>
        <w:t xml:space="preserve">operational testing in the timeframe Q4 2014 – Q2 2015 </w:t>
      </w:r>
    </w:p>
    <w:p w:rsidR="008931DE" w:rsidRPr="008931DE" w:rsidRDefault="002129D4" w:rsidP="00B81AAE">
      <w:pPr>
        <w:pStyle w:val="Heading3"/>
      </w:pPr>
      <w:r>
        <w:t>P</w:t>
      </w:r>
      <w:r w:rsidR="008931DE">
        <w:t xml:space="preserve">rovide the </w:t>
      </w:r>
      <w:r w:rsidR="00CB233B">
        <w:t xml:space="preserve">initial </w:t>
      </w:r>
      <w:r w:rsidR="008931DE">
        <w:t>results of the testbeds to the IALA e-Navig</w:t>
      </w:r>
      <w:r w:rsidR="00507CC2">
        <w:t>a</w:t>
      </w:r>
      <w:r w:rsidR="008931DE">
        <w:t>tion</w:t>
      </w:r>
      <w:r>
        <w:t xml:space="preserve"> committee, as well as reporting relevant findings to the ITU WRC 2015 through relevant national representation</w:t>
      </w:r>
      <w:r w:rsidR="00DA5AF6">
        <w:t xml:space="preserve"> no later than </w:t>
      </w:r>
      <w:r w:rsidR="00B81AAE">
        <w:t>their respective deadline for comments to WRC-15 (expected to be several months before WRC-15 to be held 2</w:t>
      </w:r>
      <w:r w:rsidR="00B81AAE" w:rsidRPr="00B81AAE">
        <w:rPr>
          <w:vertAlign w:val="superscript"/>
        </w:rPr>
        <w:t>nd</w:t>
      </w:r>
      <w:r w:rsidR="00B81AAE">
        <w:t xml:space="preserve"> – </w:t>
      </w:r>
      <w:del w:id="65" w:author="Plenary Room" w:date="2014-04-03T16:15:00Z">
        <w:r w:rsidR="00B81AAE" w:rsidDel="00522B72">
          <w:delText>22</w:delText>
        </w:r>
        <w:r w:rsidR="00B81AAE" w:rsidRPr="00B81AAE" w:rsidDel="00522B72">
          <w:rPr>
            <w:vertAlign w:val="superscript"/>
          </w:rPr>
          <w:delText>nd</w:delText>
        </w:r>
        <w:r w:rsidR="00B81AAE" w:rsidDel="00522B72">
          <w:delText xml:space="preserve"> </w:delText>
        </w:r>
      </w:del>
      <w:ins w:id="66" w:author="Plenary Room" w:date="2014-04-03T16:15:00Z">
        <w:r w:rsidR="00522B72">
          <w:t>27</w:t>
        </w:r>
        <w:r w:rsidR="00522B72">
          <w:rPr>
            <w:vertAlign w:val="superscript"/>
          </w:rPr>
          <w:t>th</w:t>
        </w:r>
        <w:r w:rsidR="00522B72">
          <w:t xml:space="preserve"> </w:t>
        </w:r>
      </w:ins>
      <w:r w:rsidR="00B81AAE">
        <w:t>November 2015)</w:t>
      </w:r>
      <w:r>
        <w:t>, in support of the allocation of frequencies for VDES</w:t>
      </w:r>
      <w:r w:rsidR="00507CC2">
        <w:t>.</w:t>
      </w:r>
    </w:p>
    <w:p w:rsidR="00DB2140" w:rsidRDefault="00D72A52" w:rsidP="00F01DAA">
      <w:pPr>
        <w:pStyle w:val="Heading2"/>
      </w:pPr>
      <w:r>
        <w:t xml:space="preserve">Proof of concept </w:t>
      </w:r>
      <w:r w:rsidR="00DA5AF6">
        <w:t xml:space="preserve">VDES </w:t>
      </w:r>
      <w:r w:rsidR="00F01DAA">
        <w:t>station</w:t>
      </w:r>
      <w:r w:rsidR="00DA5AF6">
        <w:t>s</w:t>
      </w:r>
      <w:r w:rsidR="00F01DAA">
        <w:t xml:space="preserve"> </w:t>
      </w:r>
      <w:r w:rsidR="00F04D84">
        <w:t>ready for field testing</w:t>
      </w:r>
      <w:r w:rsidR="00CB233B">
        <w:t xml:space="preserve"> (Q4 2014)</w:t>
      </w:r>
    </w:p>
    <w:p w:rsidR="00DA5AF6" w:rsidRPr="00DA5AF6" w:rsidRDefault="00AC16EE" w:rsidP="00DA5AF6">
      <w:pPr>
        <w:pStyle w:val="Heading3"/>
      </w:pPr>
      <w:r>
        <w:t>Manufacturer</w:t>
      </w:r>
      <w:r w:rsidR="00DA5AF6">
        <w:t>s or research institutions willing to participate in developing and evaluating possible designs for VDES shipborne, shorebased and as well as satellite VDES stations and associated transmission protocols</w:t>
      </w:r>
      <w:r w:rsidR="00AE19A1">
        <w:t xml:space="preserve"> are encouraged to deliver </w:t>
      </w:r>
      <w:r w:rsidR="00DA5AF6">
        <w:t xml:space="preserve">the first </w:t>
      </w:r>
      <w:r w:rsidR="00D72A52">
        <w:t xml:space="preserve">proof of concept </w:t>
      </w:r>
      <w:r w:rsidR="00DA5AF6">
        <w:t xml:space="preserve">platforms for field testing in operational testbeds </w:t>
      </w:r>
      <w:r w:rsidR="000715F8">
        <w:t xml:space="preserve">no later than </w:t>
      </w:r>
      <w:r w:rsidR="00DA5AF6">
        <w:t>Q4 2014.</w:t>
      </w:r>
    </w:p>
    <w:p w:rsidR="00F04D84" w:rsidRPr="00F04D84" w:rsidRDefault="00DA5AF6" w:rsidP="00F04D84">
      <w:pPr>
        <w:pStyle w:val="Heading3"/>
      </w:pPr>
      <w:r>
        <w:t xml:space="preserve">Several modulation schemes </w:t>
      </w:r>
      <w:del w:id="67" w:author="Plenary Room" w:date="2014-04-03T16:16:00Z">
        <w:r w:rsidDel="00522B72">
          <w:delText xml:space="preserve">and channel arrangements </w:delText>
        </w:r>
      </w:del>
      <w:r>
        <w:t xml:space="preserve">are currently proposed for different parts of the VDES. Where possible, the prototypes should either accomodate the comparative testing of several options for modulation </w:t>
      </w:r>
      <w:del w:id="68" w:author="Plenary Room" w:date="2014-04-03T16:16:00Z">
        <w:r w:rsidDel="00522B72">
          <w:delText xml:space="preserve">and/or channel </w:delText>
        </w:r>
      </w:del>
      <w:r>
        <w:t xml:space="preserve">arrangements, or </w:t>
      </w:r>
      <w:r w:rsidR="008D395D">
        <w:t>document the rationale behind any specific choice</w:t>
      </w:r>
      <w:r w:rsidR="00CB233B">
        <w:t>s</w:t>
      </w:r>
      <w:r w:rsidR="008D395D">
        <w:t xml:space="preserve"> of </w:t>
      </w:r>
      <w:r w:rsidR="00CB233B">
        <w:t>modulation</w:t>
      </w:r>
      <w:del w:id="69" w:author="Plenary Room" w:date="2014-04-03T16:16:00Z">
        <w:r w:rsidR="00CB233B" w:rsidDel="00522B72">
          <w:delText xml:space="preserve"> </w:delText>
        </w:r>
        <w:r w:rsidR="008D395D" w:rsidDel="00522B72">
          <w:delText>or channel arrangement</w:delText>
        </w:r>
      </w:del>
      <w:r w:rsidR="008D395D">
        <w:t>, in support of evaluating and harmonizing chosen solutions to achieve a globally interoperable system.</w:t>
      </w:r>
    </w:p>
    <w:p w:rsidR="00F01DAA" w:rsidRDefault="00F01DAA" w:rsidP="00DB2140">
      <w:pPr>
        <w:rPr>
          <w:lang w:val="fr-FR" w:eastAsia="de-DE"/>
        </w:rPr>
      </w:pPr>
    </w:p>
    <w:p w:rsidR="008D395D" w:rsidRDefault="008D395D" w:rsidP="008D395D">
      <w:pPr>
        <w:pStyle w:val="Heading2"/>
      </w:pPr>
      <w:r>
        <w:t>Definition of testbeds and operational scenarios to valid</w:t>
      </w:r>
      <w:r w:rsidR="000A07D9">
        <w:t>a</w:t>
      </w:r>
      <w:r>
        <w:t>te Satellite VDE</w:t>
      </w:r>
      <w:r w:rsidR="00CB233B">
        <w:t xml:space="preserve"> (Q</w:t>
      </w:r>
      <w:r w:rsidR="0006210C">
        <w:t>4</w:t>
      </w:r>
      <w:r w:rsidR="00CB233B">
        <w:t xml:space="preserve"> 2015)</w:t>
      </w:r>
    </w:p>
    <w:p w:rsidR="008D395D" w:rsidRDefault="00755346" w:rsidP="008D395D">
      <w:r>
        <w:t xml:space="preserve">Parties </w:t>
      </w:r>
      <w:r w:rsidR="008D395D">
        <w:t xml:space="preserve">willing to set up one or more testbed activities related to the development </w:t>
      </w:r>
      <w:r>
        <w:t xml:space="preserve">and validation </w:t>
      </w:r>
      <w:r w:rsidR="008D395D">
        <w:t xml:space="preserve">of </w:t>
      </w:r>
      <w:r>
        <w:t xml:space="preserve">full </w:t>
      </w:r>
      <w:r w:rsidR="008D395D">
        <w:t>VDE</w:t>
      </w:r>
      <w:r>
        <w:t xml:space="preserve">S capabilities including a satellite component </w:t>
      </w:r>
      <w:r w:rsidR="008D395D">
        <w:t>should seek to initiate such testbeds by Q</w:t>
      </w:r>
      <w:r w:rsidR="0006210C">
        <w:t>4</w:t>
      </w:r>
      <w:r w:rsidR="008D395D">
        <w:t xml:space="preserve"> 2015, and should:</w:t>
      </w:r>
    </w:p>
    <w:p w:rsidR="008D395D" w:rsidRDefault="008D395D" w:rsidP="008D395D"/>
    <w:p w:rsidR="008D395D" w:rsidRDefault="000A07D9" w:rsidP="008D395D">
      <w:pPr>
        <w:pStyle w:val="Heading3"/>
      </w:pPr>
      <w:r>
        <w:t>Plan for</w:t>
      </w:r>
      <w:r w:rsidR="008D395D">
        <w:t xml:space="preserve"> one or more operational scenarios</w:t>
      </w:r>
      <w:r w:rsidR="00756A87">
        <w:t xml:space="preserve">, including relevant needs </w:t>
      </w:r>
      <w:r w:rsidR="008D395D">
        <w:t xml:space="preserve"> </w:t>
      </w:r>
      <w:r w:rsidR="00756A87">
        <w:t xml:space="preserve">for information security (authentification, integrity, confidentiality) </w:t>
      </w:r>
      <w:r w:rsidR="003D4BFE">
        <w:t xml:space="preserve">relevant to the implementation of e-Navigation, </w:t>
      </w:r>
      <w:r w:rsidR="008D395D">
        <w:t xml:space="preserve">testing </w:t>
      </w:r>
      <w:r w:rsidR="003D4BFE">
        <w:t xml:space="preserve">the function of </w:t>
      </w:r>
      <w:r w:rsidR="008D395D">
        <w:t xml:space="preserve">information services using satellite VDE as well as terrestrial VDES as the communication link; </w:t>
      </w:r>
    </w:p>
    <w:p w:rsidR="0006210C" w:rsidRDefault="0006210C" w:rsidP="0006210C">
      <w:pPr>
        <w:pStyle w:val="Heading3"/>
      </w:pPr>
      <w:r>
        <w:t>Encourage the participation of several manufacturers in the same - or a number of coordinated - R&amp;D or testbed projects</w:t>
      </w:r>
      <w:r w:rsidRPr="00CB233B">
        <w:t xml:space="preserve"> </w:t>
      </w:r>
      <w:r>
        <w:t>addressing the same objectives, to ensure interoperability and broad industry support for the achieved results.</w:t>
      </w:r>
    </w:p>
    <w:p w:rsidR="008D395D" w:rsidRDefault="0006210C" w:rsidP="008D395D">
      <w:pPr>
        <w:pStyle w:val="Heading3"/>
      </w:pPr>
      <w:r>
        <w:t xml:space="preserve">Develop </w:t>
      </w:r>
      <w:r w:rsidR="008D395D">
        <w:t xml:space="preserve">a validation </w:t>
      </w:r>
      <w:r>
        <w:t xml:space="preserve">scheme for demonstrating </w:t>
      </w:r>
      <w:r w:rsidR="008D395D">
        <w:t>the operational efficiency</w:t>
      </w:r>
      <w:r w:rsidR="003D4BFE">
        <w:t xml:space="preserve">, </w:t>
      </w:r>
      <w:r w:rsidR="008D395D">
        <w:t xml:space="preserve">effectiveness </w:t>
      </w:r>
      <w:r w:rsidR="003D4BFE">
        <w:t xml:space="preserve">and </w:t>
      </w:r>
      <w:r w:rsidR="00756A87">
        <w:t xml:space="preserve">information </w:t>
      </w:r>
      <w:r w:rsidR="003D4BFE" w:rsidRPr="00756A87">
        <w:t>security</w:t>
      </w:r>
      <w:r w:rsidR="00756A87">
        <w:t xml:space="preserve"> </w:t>
      </w:r>
      <w:r w:rsidR="008D395D">
        <w:t xml:space="preserve">of the </w:t>
      </w:r>
      <w:r w:rsidR="00756A87">
        <w:t xml:space="preserve">terrestrial VDES as well as </w:t>
      </w:r>
      <w:r w:rsidR="008D395D">
        <w:t>satellite VDE</w:t>
      </w:r>
      <w:ins w:id="70" w:author="Plenary Room" w:date="2014-04-03T16:17:00Z">
        <w:r w:rsidR="00522B72">
          <w:t>S</w:t>
        </w:r>
      </w:ins>
      <w:r w:rsidR="008D395D" w:rsidRPr="008D395D">
        <w:t xml:space="preserve"> </w:t>
      </w:r>
      <w:r w:rsidR="008D395D">
        <w:t xml:space="preserve">as </w:t>
      </w:r>
      <w:r>
        <w:t xml:space="preserve">a </w:t>
      </w:r>
      <w:r w:rsidR="008D395D">
        <w:lastRenderedPageBreak/>
        <w:t>communiction</w:t>
      </w:r>
      <w:r w:rsidR="00756A87">
        <w:t>s</w:t>
      </w:r>
      <w:r w:rsidR="008D395D">
        <w:t xml:space="preserve"> link, where possible involving comparison between alternative design solutions</w:t>
      </w:r>
      <w:r w:rsidR="003D4BFE">
        <w:t xml:space="preserve"> for VDES</w:t>
      </w:r>
    </w:p>
    <w:p w:rsidR="008D395D" w:rsidRDefault="008D395D" w:rsidP="008D395D">
      <w:pPr>
        <w:pStyle w:val="Heading3"/>
      </w:pPr>
      <w:r>
        <w:t xml:space="preserve">Seek that the testbed </w:t>
      </w:r>
      <w:r w:rsidR="00756A87">
        <w:t xml:space="preserve">includes </w:t>
      </w:r>
    </w:p>
    <w:p w:rsidR="005043E2" w:rsidRDefault="008D395D" w:rsidP="008D395D">
      <w:pPr>
        <w:pStyle w:val="ListParagraph"/>
        <w:numPr>
          <w:ilvl w:val="0"/>
          <w:numId w:val="46"/>
        </w:numPr>
        <w:rPr>
          <w:ins w:id="71" w:author="Plenary Room" w:date="2014-04-03T16:18:00Z"/>
          <w:lang w:val="fr-FR"/>
        </w:rPr>
      </w:pPr>
      <w:r>
        <w:rPr>
          <w:lang w:val="fr-FR"/>
        </w:rPr>
        <w:t>High density traffic regions as well as low traffic</w:t>
      </w:r>
    </w:p>
    <w:p w:rsidR="00522B72" w:rsidRDefault="00522B72" w:rsidP="008D395D">
      <w:pPr>
        <w:pStyle w:val="ListParagraph"/>
        <w:numPr>
          <w:ilvl w:val="0"/>
          <w:numId w:val="46"/>
        </w:numPr>
        <w:rPr>
          <w:lang w:val="fr-FR"/>
        </w:rPr>
      </w:pPr>
      <w:ins w:id="72" w:author="Plenary Room" w:date="2014-04-03T16:18:00Z">
        <w:r>
          <w:rPr>
            <w:lang w:val="fr-FR"/>
          </w:rPr>
          <w:t xml:space="preserve">Transition regions covering </w:t>
        </w:r>
      </w:ins>
      <w:ins w:id="73" w:author="Plenary Room" w:date="2014-04-03T16:19:00Z">
        <w:r>
          <w:rPr>
            <w:lang w:val="fr-FR"/>
          </w:rPr>
          <w:t xml:space="preserve">areas with </w:t>
        </w:r>
      </w:ins>
      <w:ins w:id="74" w:author="Plenary Room" w:date="2014-04-03T16:18:00Z">
        <w:r>
          <w:rPr>
            <w:lang w:val="fr-FR"/>
          </w:rPr>
          <w:t>both terrestrial and satellite coverage</w:t>
        </w:r>
      </w:ins>
    </w:p>
    <w:p w:rsidR="008D395D" w:rsidRDefault="005043E2" w:rsidP="008D395D">
      <w:pPr>
        <w:pStyle w:val="ListParagraph"/>
        <w:numPr>
          <w:ilvl w:val="0"/>
          <w:numId w:val="46"/>
        </w:numPr>
        <w:rPr>
          <w:lang w:val="fr-FR"/>
        </w:rPr>
      </w:pPr>
      <w:r>
        <w:rPr>
          <w:lang w:val="fr-FR"/>
        </w:rPr>
        <w:t>R</w:t>
      </w:r>
      <w:r w:rsidR="00507CC2">
        <w:rPr>
          <w:lang w:val="fr-FR"/>
        </w:rPr>
        <w:t>emote</w:t>
      </w:r>
      <w:r w:rsidR="008D395D">
        <w:rPr>
          <w:lang w:val="fr-FR"/>
        </w:rPr>
        <w:t xml:space="preserve"> regions such as the polar </w:t>
      </w:r>
      <w:r w:rsidR="00507CC2">
        <w:rPr>
          <w:lang w:val="fr-FR"/>
        </w:rPr>
        <w:t xml:space="preserve">areas </w:t>
      </w:r>
    </w:p>
    <w:p w:rsidR="003D4BFE" w:rsidRDefault="003D4BFE" w:rsidP="003D4BFE">
      <w:pPr>
        <w:pStyle w:val="ListParagraph"/>
        <w:numPr>
          <w:ilvl w:val="0"/>
          <w:numId w:val="46"/>
        </w:numPr>
        <w:spacing w:after="200" w:line="276" w:lineRule="auto"/>
        <w:jc w:val="both"/>
      </w:pPr>
      <w:r>
        <w:t xml:space="preserve">A realistic maritime radio frequency environment (including the use of VHF voice, </w:t>
      </w:r>
      <w:r w:rsidR="003E4E0A">
        <w:t xml:space="preserve">DSC, </w:t>
      </w:r>
      <w:r>
        <w:t>AIS or other VHF equipment) onboard real ships.</w:t>
      </w:r>
    </w:p>
    <w:p w:rsidR="008D395D" w:rsidRDefault="008D395D" w:rsidP="008D395D">
      <w:pPr>
        <w:pStyle w:val="ListParagraph"/>
        <w:numPr>
          <w:ilvl w:val="0"/>
          <w:numId w:val="46"/>
        </w:numPr>
        <w:rPr>
          <w:lang w:val="fr-FR"/>
        </w:rPr>
      </w:pPr>
      <w:r>
        <w:rPr>
          <w:lang w:val="fr-FR"/>
        </w:rPr>
        <w:t>Several different ships travelling the regions mentioned above</w:t>
      </w:r>
    </w:p>
    <w:p w:rsidR="008D395D" w:rsidRPr="008D395D" w:rsidRDefault="008D395D" w:rsidP="008D395D">
      <w:pPr>
        <w:rPr>
          <w:lang w:val="fr-FR" w:eastAsia="en-GB"/>
        </w:rPr>
      </w:pPr>
    </w:p>
    <w:p w:rsidR="00C70190" w:rsidRDefault="00C70190" w:rsidP="008D395D">
      <w:pPr>
        <w:pStyle w:val="Heading3"/>
      </w:pPr>
      <w:r>
        <w:t>Plan to include field studies aimed at verification on feasibility of any necessary sharing of frequencies between satellite</w:t>
      </w:r>
      <w:r w:rsidR="00507CC2">
        <w:t xml:space="preserve"> and </w:t>
      </w:r>
      <w:r>
        <w:t xml:space="preserve">terrestrial </w:t>
      </w:r>
      <w:r w:rsidR="00507CC2">
        <w:t xml:space="preserve">landmobile or </w:t>
      </w:r>
      <w:r>
        <w:t xml:space="preserve">maritime </w:t>
      </w:r>
      <w:r w:rsidR="00507CC2">
        <w:t>services.</w:t>
      </w:r>
    </w:p>
    <w:p w:rsidR="008D395D" w:rsidRDefault="008D395D" w:rsidP="008D395D">
      <w:pPr>
        <w:pStyle w:val="Heading3"/>
      </w:pPr>
      <w:r>
        <w:t>Plan to perform operational testing in the timeframe Q</w:t>
      </w:r>
      <w:r w:rsidR="00756A87">
        <w:t>1</w:t>
      </w:r>
      <w:r>
        <w:t xml:space="preserve"> 201</w:t>
      </w:r>
      <w:r w:rsidR="00756A87">
        <w:t>6</w:t>
      </w:r>
      <w:r>
        <w:t xml:space="preserve"> – Q</w:t>
      </w:r>
      <w:r w:rsidR="00756A87">
        <w:t>3</w:t>
      </w:r>
      <w:r>
        <w:t xml:space="preserve"> 201</w:t>
      </w:r>
      <w:r w:rsidR="003D4BFE">
        <w:t>6</w:t>
      </w:r>
      <w:r w:rsidR="002C2481">
        <w:t>.</w:t>
      </w:r>
      <w:r>
        <w:t xml:space="preserve"> </w:t>
      </w:r>
    </w:p>
    <w:p w:rsidR="008D395D" w:rsidRPr="008931DE" w:rsidRDefault="008D395D" w:rsidP="008D395D">
      <w:pPr>
        <w:pStyle w:val="Heading3"/>
      </w:pPr>
      <w:r>
        <w:t xml:space="preserve">Provide </w:t>
      </w:r>
      <w:r w:rsidR="00507CC2">
        <w:t xml:space="preserve">initial </w:t>
      </w:r>
      <w:r>
        <w:t>results of the testbeds to the IALA e-Navigtion committee</w:t>
      </w:r>
      <w:r w:rsidR="00C70190">
        <w:t xml:space="preserve"> no later than Q3 2016 </w:t>
      </w:r>
      <w:r>
        <w:t xml:space="preserve">in support of the </w:t>
      </w:r>
      <w:r w:rsidR="00C70190">
        <w:t xml:space="preserve">standardization of </w:t>
      </w:r>
      <w:r>
        <w:t>VDES</w:t>
      </w:r>
      <w:r w:rsidR="00C70190">
        <w:t xml:space="preserve"> to support the Implemenation </w:t>
      </w:r>
      <w:r w:rsidR="001D1B12">
        <w:t xml:space="preserve">of </w:t>
      </w:r>
      <w:r w:rsidR="00C70190">
        <w:t xml:space="preserve">e-Navigation. </w:t>
      </w:r>
    </w:p>
    <w:p w:rsidR="008D395D" w:rsidRDefault="008D395D" w:rsidP="008D395D">
      <w:pPr>
        <w:pStyle w:val="Heading2"/>
      </w:pPr>
      <w:r>
        <w:t>Prototype VDES stations ready for field testing</w:t>
      </w:r>
      <w:r w:rsidR="00755346">
        <w:t xml:space="preserve">  (Q</w:t>
      </w:r>
      <w:r w:rsidR="001D1B12">
        <w:t>1</w:t>
      </w:r>
      <w:r w:rsidR="00755346">
        <w:t xml:space="preserve"> 201</w:t>
      </w:r>
      <w:r w:rsidR="001D1B12">
        <w:t>6</w:t>
      </w:r>
      <w:r w:rsidR="00755346">
        <w:t>)</w:t>
      </w:r>
    </w:p>
    <w:p w:rsidR="008D395D" w:rsidRPr="00DA5AF6" w:rsidRDefault="002C2481" w:rsidP="008D395D">
      <w:pPr>
        <w:pStyle w:val="Heading3"/>
      </w:pPr>
      <w:r>
        <w:t>Manufacturer</w:t>
      </w:r>
      <w:r w:rsidR="008D395D">
        <w:t xml:space="preserve">s or research institutions willing to participate in developing and evaluating possible designs for VDES shipborne </w:t>
      </w:r>
      <w:r w:rsidR="00C70190">
        <w:t xml:space="preserve">(and </w:t>
      </w:r>
      <w:r w:rsidR="008D395D">
        <w:t>satellite</w:t>
      </w:r>
      <w:r w:rsidR="00C70190">
        <w:t>)</w:t>
      </w:r>
      <w:r w:rsidR="008D395D">
        <w:t xml:space="preserve"> VDES stations </w:t>
      </w:r>
      <w:r w:rsidR="001D1B12">
        <w:t xml:space="preserve">are encouraged to deliver </w:t>
      </w:r>
      <w:r w:rsidR="008D395D">
        <w:t xml:space="preserve">the first prototype platforms </w:t>
      </w:r>
      <w:r w:rsidR="00C70190">
        <w:t xml:space="preserve">supporting terrestrial as well as satellite VDES </w:t>
      </w:r>
      <w:r w:rsidR="008D395D">
        <w:t xml:space="preserve">for field testing in operational testbeds </w:t>
      </w:r>
      <w:r w:rsidR="001D1B12">
        <w:t>n</w:t>
      </w:r>
      <w:ins w:id="75" w:author="Plenary Room" w:date="2014-04-03T16:21:00Z">
        <w:r w:rsidR="00522B72">
          <w:t xml:space="preserve">o later </w:t>
        </w:r>
      </w:ins>
      <w:del w:id="76" w:author="Plenary Room" w:date="2014-04-03T16:21:00Z">
        <w:r w:rsidR="001D1B12" w:rsidDel="00522B72">
          <w:delText xml:space="preserve">or </w:delText>
        </w:r>
      </w:del>
      <w:r w:rsidR="001D1B12">
        <w:t xml:space="preserve">than </w:t>
      </w:r>
      <w:r w:rsidR="008D395D">
        <w:t>Q</w:t>
      </w:r>
      <w:r w:rsidR="001D1B12">
        <w:t>1</w:t>
      </w:r>
      <w:r w:rsidR="008D395D">
        <w:t xml:space="preserve"> 201</w:t>
      </w:r>
      <w:r w:rsidR="001D1B12">
        <w:t>6</w:t>
      </w:r>
      <w:r w:rsidR="008D395D">
        <w:t>.</w:t>
      </w:r>
    </w:p>
    <w:p w:rsidR="008D395D" w:rsidRPr="00F04D84" w:rsidRDefault="008D395D" w:rsidP="008D395D">
      <w:pPr>
        <w:pStyle w:val="Heading3"/>
      </w:pPr>
      <w:r>
        <w:t xml:space="preserve">Several modulation schemes </w:t>
      </w:r>
      <w:del w:id="77" w:author="Plenary Room" w:date="2014-04-03T16:22:00Z">
        <w:r w:rsidDel="00522B72">
          <w:delText xml:space="preserve">and channel arrangements </w:delText>
        </w:r>
      </w:del>
      <w:r>
        <w:t>are currently proposed for different parts of the VDES. Where possible, the prototypes should either accomodate the comparative testing of several options for modulation schemes</w:t>
      </w:r>
      <w:del w:id="78" w:author="Plenary Room" w:date="2014-04-03T16:22:00Z">
        <w:r w:rsidDel="00522B72">
          <w:delText xml:space="preserve"> and/or channel arrangements</w:delText>
        </w:r>
      </w:del>
      <w:r>
        <w:t>, or document the rationale behind any specific choice of modulation scheme</w:t>
      </w:r>
      <w:del w:id="79" w:author="Plenary Room" w:date="2014-04-03T16:22:00Z">
        <w:r w:rsidDel="00522B72">
          <w:delText xml:space="preserve"> or channel arrangement</w:delText>
        </w:r>
      </w:del>
      <w:r>
        <w:t>, in support of evaluating and harmonizing chosen solutions to achieve a globally interoperable system.</w:t>
      </w:r>
    </w:p>
    <w:p w:rsidR="00755346" w:rsidRDefault="00755346" w:rsidP="00755346">
      <w:pPr>
        <w:pStyle w:val="Heading1"/>
      </w:pPr>
      <w:r>
        <w:t>Ac</w:t>
      </w:r>
      <w:r w:rsidR="00361BB1">
        <w:t>tion requested</w:t>
      </w:r>
    </w:p>
    <w:p w:rsidR="00755346" w:rsidRDefault="00F972D1" w:rsidP="00DD5FB7">
      <w:pPr>
        <w:jc w:val="both"/>
      </w:pPr>
      <w:ins w:id="80" w:author="Plenary Room" w:date="2014-04-03T16:24:00Z">
        <w:r>
          <w:t>IALA</w:t>
        </w:r>
      </w:ins>
      <w:del w:id="81" w:author="Plenary Room" w:date="2014-04-03T16:24:00Z">
        <w:r w:rsidR="00361BB1" w:rsidDel="00F972D1">
          <w:delText>The e-N</w:delText>
        </w:r>
      </w:del>
      <w:del w:id="82" w:author="Plenary Room" w:date="2014-04-03T16:25:00Z">
        <w:r w:rsidR="00361BB1" w:rsidDel="00F972D1">
          <w:delText>avigation C</w:delText>
        </w:r>
        <w:r w:rsidR="00755346" w:rsidDel="00F972D1">
          <w:delText xml:space="preserve">ommittee </w:delText>
        </w:r>
      </w:del>
      <w:r w:rsidR="00361BB1">
        <w:t>invites</w:t>
      </w:r>
      <w:r w:rsidR="00755346">
        <w:t xml:space="preserve"> </w:t>
      </w:r>
      <w:ins w:id="83" w:author="Plenary Room" w:date="2014-04-03T16:25:00Z">
        <w:r>
          <w:t>its</w:t>
        </w:r>
      </w:ins>
      <w:del w:id="84" w:author="Plenary Room" w:date="2014-04-03T16:25:00Z">
        <w:r w:rsidR="00755346" w:rsidDel="00F972D1">
          <w:delText>IALA</w:delText>
        </w:r>
      </w:del>
      <w:r w:rsidR="00755346">
        <w:t xml:space="preserve"> members as well as relevant organisations to consider planning</w:t>
      </w:r>
      <w:ins w:id="85" w:author="Plenary Room" w:date="2014-04-03T16:23:00Z">
        <w:r w:rsidR="00522B72">
          <w:t>,</w:t>
        </w:r>
      </w:ins>
      <w:r w:rsidR="00755346">
        <w:t xml:space="preserve"> </w:t>
      </w:r>
      <w:del w:id="86" w:author="Plenary Room" w:date="2014-04-03T16:23:00Z">
        <w:r w:rsidR="00507CC2" w:rsidDel="00522B72">
          <w:delText xml:space="preserve">or </w:delText>
        </w:r>
      </w:del>
      <w:r w:rsidR="00755346">
        <w:t>supporting</w:t>
      </w:r>
      <w:ins w:id="87" w:author="Plenary Room" w:date="2014-04-03T16:23:00Z">
        <w:r w:rsidR="00522B72">
          <w:t xml:space="preserve"> and/or funding</w:t>
        </w:r>
      </w:ins>
      <w:r w:rsidR="00755346">
        <w:t xml:space="preserve"> </w:t>
      </w:r>
      <w:r w:rsidR="00507CC2">
        <w:t xml:space="preserve">coordinated </w:t>
      </w:r>
      <w:r w:rsidR="00755346">
        <w:t xml:space="preserve">R&amp;D and testbed activities, which could support meeting specific objectives and timelines for the development of VDES. Coordinating and reporting such activities via the IALA e-Navigation committee could enable completion of the development of VDES, in time to </w:t>
      </w:r>
      <w:r w:rsidR="00507CC2">
        <w:t xml:space="preserve">fully </w:t>
      </w:r>
      <w:r w:rsidR="00755346">
        <w:t xml:space="preserve">support the e-Navigation Implementation. </w:t>
      </w:r>
    </w:p>
    <w:p w:rsidR="004E2C41" w:rsidRDefault="004E2C41" w:rsidP="00755346">
      <w:pPr>
        <w:rPr>
          <w:ins w:id="88" w:author="Burrows S" w:date="2014-04-03T21:02:00Z"/>
          <w:lang w:eastAsia="de-DE"/>
        </w:rPr>
        <w:sectPr w:rsidR="004E2C41" w:rsidSect="00241B04">
          <w:headerReference w:type="default" r:id="rId11"/>
          <w:footerReference w:type="default" r:id="rId12"/>
          <w:pgSz w:w="11906" w:h="16838"/>
          <w:pgMar w:top="1134" w:right="1134" w:bottom="1134" w:left="1134" w:header="709" w:footer="709" w:gutter="0"/>
          <w:cols w:space="708"/>
          <w:docGrid w:linePitch="360"/>
        </w:sectPr>
      </w:pPr>
    </w:p>
    <w:p w:rsidR="00755346" w:rsidRPr="00C20916" w:rsidRDefault="004E2C41" w:rsidP="00755346">
      <w:pPr>
        <w:rPr>
          <w:ins w:id="89" w:author="Burrows S" w:date="2014-04-03T21:06:00Z"/>
          <w:b/>
          <w:lang w:eastAsia="de-DE"/>
          <w:rPrChange w:id="90" w:author="Burrows S" w:date="2014-04-03T21:07:00Z">
            <w:rPr>
              <w:ins w:id="91" w:author="Burrows S" w:date="2014-04-03T21:06:00Z"/>
              <w:lang w:eastAsia="de-DE"/>
            </w:rPr>
          </w:rPrChange>
        </w:rPr>
      </w:pPr>
      <w:ins w:id="92" w:author="Burrows S" w:date="2014-04-03T21:06:00Z">
        <w:r w:rsidRPr="00C20916">
          <w:rPr>
            <w:b/>
            <w:lang w:eastAsia="de-DE"/>
            <w:rPrChange w:id="93" w:author="Burrows S" w:date="2014-04-03T21:07:00Z">
              <w:rPr>
                <w:lang w:eastAsia="de-DE"/>
              </w:rPr>
            </w:rPrChange>
          </w:rPr>
          <w:lastRenderedPageBreak/>
          <w:t>Annex A</w:t>
        </w:r>
      </w:ins>
    </w:p>
    <w:p w:rsidR="004E2C41" w:rsidRDefault="004E2C41" w:rsidP="00755346">
      <w:pPr>
        <w:rPr>
          <w:ins w:id="94" w:author="Burrows S" w:date="2014-04-03T21:13:00Z"/>
          <w:lang w:eastAsia="de-DE"/>
        </w:rPr>
      </w:pPr>
    </w:p>
    <w:p w:rsidR="00802B81" w:rsidRPr="00755346" w:rsidRDefault="00022676" w:rsidP="00755346">
      <w:pPr>
        <w:rPr>
          <w:lang w:eastAsia="de-DE"/>
        </w:rPr>
      </w:pPr>
      <w:ins w:id="95" w:author="Burrows S" w:date="2014-04-03T21:15:00Z">
        <w:r w:rsidRPr="00022676">
          <w:rPr>
            <w:noProof/>
            <w:lang w:val="en-IE" w:eastAsia="en-IE"/>
          </w:rPr>
          <w:drawing>
            <wp:inline distT="0" distB="0" distL="0" distR="0" wp14:anchorId="740ED79A" wp14:editId="78722A20">
              <wp:extent cx="9251950" cy="2999721"/>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51950" cy="2999721"/>
                      </a:xfrm>
                      <a:prstGeom prst="rect">
                        <a:avLst/>
                      </a:prstGeom>
                      <a:noFill/>
                      <a:ln>
                        <a:noFill/>
                      </a:ln>
                    </pic:spPr>
                  </pic:pic>
                </a:graphicData>
              </a:graphic>
            </wp:inline>
          </w:drawing>
        </w:r>
      </w:ins>
    </w:p>
    <w:sectPr w:rsidR="00802B81" w:rsidRPr="00755346" w:rsidSect="004E2C41">
      <w:pgSz w:w="16838" w:h="11906" w:orient="landscape"/>
      <w:pgMar w:top="1134" w:right="1134" w:bottom="1134" w:left="1134" w:header="709" w:footer="709" w:gutter="0"/>
      <w:cols w:space="708"/>
      <w:docGrid w:linePitch="360"/>
      <w:sectPrChange w:id="96" w:author="Burrows S" w:date="2014-04-03T21:02:00Z">
        <w:sectPr w:rsidR="00802B81" w:rsidRPr="00755346" w:rsidSect="004E2C41">
          <w:pgSz w:w="11906" w:h="16838" w:orient="portrait"/>
          <w:pgMar w:top="1134" w:right="1134" w:bottom="1134" w:left="1134" w:header="709" w:footer="709"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16F" w:rsidRDefault="0054716F" w:rsidP="00002906">
      <w:r>
        <w:separator/>
      </w:r>
    </w:p>
  </w:endnote>
  <w:endnote w:type="continuationSeparator" w:id="0">
    <w:p w:rsidR="0054716F" w:rsidRDefault="0054716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95D" w:rsidRDefault="008D395D">
    <w:pPr>
      <w:pStyle w:val="Footer"/>
    </w:pPr>
    <w:r>
      <w:tab/>
    </w:r>
    <w:r w:rsidR="004F7DFD">
      <w:fldChar w:fldCharType="begin"/>
    </w:r>
    <w:r w:rsidR="004F7DFD">
      <w:instrText xml:space="preserve"> PAGE   \* MERGEFORMAT </w:instrText>
    </w:r>
    <w:r w:rsidR="004F7DFD">
      <w:fldChar w:fldCharType="separate"/>
    </w:r>
    <w:r w:rsidR="002D2618">
      <w:rPr>
        <w:noProof/>
      </w:rPr>
      <w:t>1</w:t>
    </w:r>
    <w:r w:rsidR="004F7DF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16F" w:rsidRDefault="0054716F" w:rsidP="00002906">
      <w:r>
        <w:separator/>
      </w:r>
    </w:p>
  </w:footnote>
  <w:footnote w:type="continuationSeparator" w:id="0">
    <w:p w:rsidR="0054716F" w:rsidRDefault="0054716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618" w:rsidRDefault="002D2618">
    <w:pPr>
      <w:pStyle w:val="Header"/>
      <w:rPr>
        <w:lang w:val="en-US"/>
      </w:rPr>
    </w:pPr>
    <w:r>
      <w:rPr>
        <w:lang w:val="en-US"/>
      </w:rPr>
      <w:t>ENAV17-11.11</w:t>
    </w:r>
  </w:p>
  <w:p w:rsidR="00D81758" w:rsidRPr="002D2618" w:rsidRDefault="002D2618">
    <w:pPr>
      <w:pStyle w:val="Header"/>
    </w:pPr>
    <w:r>
      <w:rPr>
        <w:lang w:val="en-US"/>
      </w:rPr>
      <w:t>Formerly ENAV16-14.2.27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45D2A"/>
    <w:multiLevelType w:val="hybridMultilevel"/>
    <w:tmpl w:val="9B520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9C37E91"/>
    <w:multiLevelType w:val="multilevel"/>
    <w:tmpl w:val="EB6E75B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0"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15:restartNumberingAfterBreak="0">
    <w:nsid w:val="3BA45495"/>
    <w:multiLevelType w:val="hybridMultilevel"/>
    <w:tmpl w:val="370AFD1E"/>
    <w:lvl w:ilvl="0" w:tplc="04060001">
      <w:start w:val="1"/>
      <w:numFmt w:val="bullet"/>
      <w:lvlText w:val=""/>
      <w:lvlJc w:val="left"/>
      <w:pPr>
        <w:ind w:left="1211" w:hanging="360"/>
      </w:pPr>
      <w:rPr>
        <w:rFonts w:ascii="Symbol" w:hAnsi="Symbol" w:hint="default"/>
      </w:rPr>
    </w:lvl>
    <w:lvl w:ilvl="1" w:tplc="04060003" w:tentative="1">
      <w:start w:val="1"/>
      <w:numFmt w:val="bullet"/>
      <w:lvlText w:val="o"/>
      <w:lvlJc w:val="left"/>
      <w:pPr>
        <w:ind w:left="1931" w:hanging="360"/>
      </w:pPr>
      <w:rPr>
        <w:rFonts w:ascii="Courier New" w:hAnsi="Courier New" w:cs="Courier New" w:hint="default"/>
      </w:rPr>
    </w:lvl>
    <w:lvl w:ilvl="2" w:tplc="04060005" w:tentative="1">
      <w:start w:val="1"/>
      <w:numFmt w:val="bullet"/>
      <w:lvlText w:val=""/>
      <w:lvlJc w:val="left"/>
      <w:pPr>
        <w:ind w:left="2651" w:hanging="360"/>
      </w:pPr>
      <w:rPr>
        <w:rFonts w:ascii="Wingdings" w:hAnsi="Wingdings" w:hint="default"/>
      </w:rPr>
    </w:lvl>
    <w:lvl w:ilvl="3" w:tplc="04060001" w:tentative="1">
      <w:start w:val="1"/>
      <w:numFmt w:val="bullet"/>
      <w:lvlText w:val=""/>
      <w:lvlJc w:val="left"/>
      <w:pPr>
        <w:ind w:left="3371" w:hanging="360"/>
      </w:pPr>
      <w:rPr>
        <w:rFonts w:ascii="Symbol" w:hAnsi="Symbol" w:hint="default"/>
      </w:rPr>
    </w:lvl>
    <w:lvl w:ilvl="4" w:tplc="04060003" w:tentative="1">
      <w:start w:val="1"/>
      <w:numFmt w:val="bullet"/>
      <w:lvlText w:val="o"/>
      <w:lvlJc w:val="left"/>
      <w:pPr>
        <w:ind w:left="4091" w:hanging="360"/>
      </w:pPr>
      <w:rPr>
        <w:rFonts w:ascii="Courier New" w:hAnsi="Courier New" w:cs="Courier New" w:hint="default"/>
      </w:rPr>
    </w:lvl>
    <w:lvl w:ilvl="5" w:tplc="04060005" w:tentative="1">
      <w:start w:val="1"/>
      <w:numFmt w:val="bullet"/>
      <w:lvlText w:val=""/>
      <w:lvlJc w:val="left"/>
      <w:pPr>
        <w:ind w:left="4811" w:hanging="360"/>
      </w:pPr>
      <w:rPr>
        <w:rFonts w:ascii="Wingdings" w:hAnsi="Wingdings" w:hint="default"/>
      </w:rPr>
    </w:lvl>
    <w:lvl w:ilvl="6" w:tplc="04060001" w:tentative="1">
      <w:start w:val="1"/>
      <w:numFmt w:val="bullet"/>
      <w:lvlText w:val=""/>
      <w:lvlJc w:val="left"/>
      <w:pPr>
        <w:ind w:left="5531" w:hanging="360"/>
      </w:pPr>
      <w:rPr>
        <w:rFonts w:ascii="Symbol" w:hAnsi="Symbol" w:hint="default"/>
      </w:rPr>
    </w:lvl>
    <w:lvl w:ilvl="7" w:tplc="04060003" w:tentative="1">
      <w:start w:val="1"/>
      <w:numFmt w:val="bullet"/>
      <w:lvlText w:val="o"/>
      <w:lvlJc w:val="left"/>
      <w:pPr>
        <w:ind w:left="6251" w:hanging="360"/>
      </w:pPr>
      <w:rPr>
        <w:rFonts w:ascii="Courier New" w:hAnsi="Courier New" w:cs="Courier New" w:hint="default"/>
      </w:rPr>
    </w:lvl>
    <w:lvl w:ilvl="8" w:tplc="04060005" w:tentative="1">
      <w:start w:val="1"/>
      <w:numFmt w:val="bullet"/>
      <w:lvlText w:val=""/>
      <w:lvlJc w:val="left"/>
      <w:pPr>
        <w:ind w:left="6971" w:hanging="360"/>
      </w:pPr>
      <w:rPr>
        <w:rFonts w:ascii="Wingdings" w:hAnsi="Wingdings" w:hint="default"/>
      </w:rPr>
    </w:lvl>
  </w:abstractNum>
  <w:abstractNum w:abstractNumId="18" w15:restartNumberingAfterBreak="0">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52F6F05"/>
    <w:multiLevelType w:val="hybridMultilevel"/>
    <w:tmpl w:val="D7940020"/>
    <w:lvl w:ilvl="0" w:tplc="FF667F28">
      <w:start w:val="1"/>
      <w:numFmt w:val="bullet"/>
      <w:lvlText w:val=""/>
      <w:lvlJc w:val="left"/>
      <w:pPr>
        <w:tabs>
          <w:tab w:val="num" w:pos="284"/>
        </w:tabs>
        <w:ind w:left="284" w:hanging="284"/>
      </w:pPr>
      <w:rPr>
        <w:rFonts w:ascii="Symbol" w:eastAsia="MS Mincho" w:hAnsi="Symbol" w:hint="default"/>
        <w:color w:val="auto"/>
      </w:rPr>
    </w:lvl>
    <w:lvl w:ilvl="1" w:tplc="9E14CD9A">
      <w:start w:val="1"/>
      <w:numFmt w:val="bullet"/>
      <w:lvlText w:val="o"/>
      <w:lvlJc w:val="left"/>
      <w:pPr>
        <w:tabs>
          <w:tab w:val="num" w:pos="1582"/>
        </w:tabs>
        <w:ind w:left="1582" w:hanging="360"/>
      </w:pPr>
      <w:rPr>
        <w:rFonts w:ascii="Courier New" w:hAnsi="Courier New" w:hint="default"/>
      </w:rPr>
    </w:lvl>
    <w:lvl w:ilvl="2" w:tplc="1DCCA17C" w:tentative="1">
      <w:start w:val="1"/>
      <w:numFmt w:val="bullet"/>
      <w:lvlText w:val=""/>
      <w:lvlJc w:val="left"/>
      <w:pPr>
        <w:tabs>
          <w:tab w:val="num" w:pos="2302"/>
        </w:tabs>
        <w:ind w:left="2302" w:hanging="360"/>
      </w:pPr>
      <w:rPr>
        <w:rFonts w:ascii="Wingdings" w:hAnsi="Wingdings" w:hint="default"/>
      </w:rPr>
    </w:lvl>
    <w:lvl w:ilvl="3" w:tplc="B3320648" w:tentative="1">
      <w:start w:val="1"/>
      <w:numFmt w:val="bullet"/>
      <w:lvlText w:val=""/>
      <w:lvlJc w:val="left"/>
      <w:pPr>
        <w:tabs>
          <w:tab w:val="num" w:pos="3022"/>
        </w:tabs>
        <w:ind w:left="3022" w:hanging="360"/>
      </w:pPr>
      <w:rPr>
        <w:rFonts w:ascii="Symbol" w:hAnsi="Symbol" w:hint="default"/>
      </w:rPr>
    </w:lvl>
    <w:lvl w:ilvl="4" w:tplc="6E80BD3A" w:tentative="1">
      <w:start w:val="1"/>
      <w:numFmt w:val="bullet"/>
      <w:lvlText w:val="o"/>
      <w:lvlJc w:val="left"/>
      <w:pPr>
        <w:tabs>
          <w:tab w:val="num" w:pos="3742"/>
        </w:tabs>
        <w:ind w:left="3742" w:hanging="360"/>
      </w:pPr>
      <w:rPr>
        <w:rFonts w:ascii="Courier New" w:hAnsi="Courier New" w:hint="default"/>
      </w:rPr>
    </w:lvl>
    <w:lvl w:ilvl="5" w:tplc="CC5EC8CE" w:tentative="1">
      <w:start w:val="1"/>
      <w:numFmt w:val="bullet"/>
      <w:lvlText w:val=""/>
      <w:lvlJc w:val="left"/>
      <w:pPr>
        <w:tabs>
          <w:tab w:val="num" w:pos="4462"/>
        </w:tabs>
        <w:ind w:left="4462" w:hanging="360"/>
      </w:pPr>
      <w:rPr>
        <w:rFonts w:ascii="Wingdings" w:hAnsi="Wingdings" w:hint="default"/>
      </w:rPr>
    </w:lvl>
    <w:lvl w:ilvl="6" w:tplc="1E82C4BA" w:tentative="1">
      <w:start w:val="1"/>
      <w:numFmt w:val="bullet"/>
      <w:lvlText w:val=""/>
      <w:lvlJc w:val="left"/>
      <w:pPr>
        <w:tabs>
          <w:tab w:val="num" w:pos="5182"/>
        </w:tabs>
        <w:ind w:left="5182" w:hanging="360"/>
      </w:pPr>
      <w:rPr>
        <w:rFonts w:ascii="Symbol" w:hAnsi="Symbol" w:hint="default"/>
      </w:rPr>
    </w:lvl>
    <w:lvl w:ilvl="7" w:tplc="973C3DA2" w:tentative="1">
      <w:start w:val="1"/>
      <w:numFmt w:val="bullet"/>
      <w:lvlText w:val="o"/>
      <w:lvlJc w:val="left"/>
      <w:pPr>
        <w:tabs>
          <w:tab w:val="num" w:pos="5902"/>
        </w:tabs>
        <w:ind w:left="5902" w:hanging="360"/>
      </w:pPr>
      <w:rPr>
        <w:rFonts w:ascii="Courier New" w:hAnsi="Courier New" w:hint="default"/>
      </w:rPr>
    </w:lvl>
    <w:lvl w:ilvl="8" w:tplc="F30CA766"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4BC63137"/>
    <w:multiLevelType w:val="hybridMultilevel"/>
    <w:tmpl w:val="FF528276"/>
    <w:lvl w:ilvl="0" w:tplc="269221B8">
      <w:start w:val="1"/>
      <w:numFmt w:val="bullet"/>
      <w:pStyle w:val="Bullet1"/>
      <w:lvlText w:val=""/>
      <w:lvlJc w:val="left"/>
      <w:pPr>
        <w:tabs>
          <w:tab w:val="num" w:pos="720"/>
        </w:tabs>
        <w:ind w:left="720" w:hanging="360"/>
      </w:pPr>
      <w:rPr>
        <w:rFonts w:ascii="Symbol" w:hAnsi="Symbol" w:hint="default"/>
      </w:rPr>
    </w:lvl>
    <w:lvl w:ilvl="1" w:tplc="EA5A0F06" w:tentative="1">
      <w:start w:val="1"/>
      <w:numFmt w:val="bullet"/>
      <w:lvlText w:val="o"/>
      <w:lvlJc w:val="left"/>
      <w:pPr>
        <w:tabs>
          <w:tab w:val="num" w:pos="1440"/>
        </w:tabs>
        <w:ind w:left="1440" w:hanging="360"/>
      </w:pPr>
      <w:rPr>
        <w:rFonts w:ascii="Courier New" w:hAnsi="Courier New" w:cs="Courier New" w:hint="default"/>
      </w:rPr>
    </w:lvl>
    <w:lvl w:ilvl="2" w:tplc="CE2E4B34" w:tentative="1">
      <w:start w:val="1"/>
      <w:numFmt w:val="bullet"/>
      <w:lvlText w:val=""/>
      <w:lvlJc w:val="left"/>
      <w:pPr>
        <w:tabs>
          <w:tab w:val="num" w:pos="2160"/>
        </w:tabs>
        <w:ind w:left="2160" w:hanging="360"/>
      </w:pPr>
      <w:rPr>
        <w:rFonts w:ascii="Wingdings" w:hAnsi="Wingdings" w:hint="default"/>
      </w:rPr>
    </w:lvl>
    <w:lvl w:ilvl="3" w:tplc="6D5821BC" w:tentative="1">
      <w:start w:val="1"/>
      <w:numFmt w:val="bullet"/>
      <w:lvlText w:val=""/>
      <w:lvlJc w:val="left"/>
      <w:pPr>
        <w:tabs>
          <w:tab w:val="num" w:pos="2880"/>
        </w:tabs>
        <w:ind w:left="2880" w:hanging="360"/>
      </w:pPr>
      <w:rPr>
        <w:rFonts w:ascii="Symbol" w:hAnsi="Symbol" w:hint="default"/>
      </w:rPr>
    </w:lvl>
    <w:lvl w:ilvl="4" w:tplc="6D3AA194" w:tentative="1">
      <w:start w:val="1"/>
      <w:numFmt w:val="bullet"/>
      <w:lvlText w:val="o"/>
      <w:lvlJc w:val="left"/>
      <w:pPr>
        <w:tabs>
          <w:tab w:val="num" w:pos="3600"/>
        </w:tabs>
        <w:ind w:left="3600" w:hanging="360"/>
      </w:pPr>
      <w:rPr>
        <w:rFonts w:ascii="Courier New" w:hAnsi="Courier New" w:cs="Courier New" w:hint="default"/>
      </w:rPr>
    </w:lvl>
    <w:lvl w:ilvl="5" w:tplc="4866F7EC" w:tentative="1">
      <w:start w:val="1"/>
      <w:numFmt w:val="bullet"/>
      <w:lvlText w:val=""/>
      <w:lvlJc w:val="left"/>
      <w:pPr>
        <w:tabs>
          <w:tab w:val="num" w:pos="4320"/>
        </w:tabs>
        <w:ind w:left="4320" w:hanging="360"/>
      </w:pPr>
      <w:rPr>
        <w:rFonts w:ascii="Wingdings" w:hAnsi="Wingdings" w:hint="default"/>
      </w:rPr>
    </w:lvl>
    <w:lvl w:ilvl="6" w:tplc="A7840188" w:tentative="1">
      <w:start w:val="1"/>
      <w:numFmt w:val="bullet"/>
      <w:lvlText w:val=""/>
      <w:lvlJc w:val="left"/>
      <w:pPr>
        <w:tabs>
          <w:tab w:val="num" w:pos="5040"/>
        </w:tabs>
        <w:ind w:left="5040" w:hanging="360"/>
      </w:pPr>
      <w:rPr>
        <w:rFonts w:ascii="Symbol" w:hAnsi="Symbol" w:hint="default"/>
      </w:rPr>
    </w:lvl>
    <w:lvl w:ilvl="7" w:tplc="35B6F6AE" w:tentative="1">
      <w:start w:val="1"/>
      <w:numFmt w:val="bullet"/>
      <w:lvlText w:val="o"/>
      <w:lvlJc w:val="left"/>
      <w:pPr>
        <w:tabs>
          <w:tab w:val="num" w:pos="5760"/>
        </w:tabs>
        <w:ind w:left="5760" w:hanging="360"/>
      </w:pPr>
      <w:rPr>
        <w:rFonts w:ascii="Courier New" w:hAnsi="Courier New" w:cs="Courier New" w:hint="default"/>
      </w:rPr>
    </w:lvl>
    <w:lvl w:ilvl="8" w:tplc="0A2489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8A2F41"/>
    <w:multiLevelType w:val="hybridMultilevel"/>
    <w:tmpl w:val="07EA00AE"/>
    <w:lvl w:ilvl="0" w:tplc="A73AFE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EC6775"/>
    <w:multiLevelType w:val="hybridMultilevel"/>
    <w:tmpl w:val="6E1CBF3E"/>
    <w:lvl w:ilvl="0" w:tplc="82E2B8D6">
      <w:start w:val="1"/>
      <w:numFmt w:val="bullet"/>
      <w:lvlText w:val=""/>
      <w:lvlJc w:val="left"/>
      <w:pPr>
        <w:tabs>
          <w:tab w:val="num" w:pos="284"/>
        </w:tabs>
        <w:ind w:left="284" w:hanging="284"/>
      </w:pPr>
      <w:rPr>
        <w:rFonts w:ascii="Symbol" w:eastAsia="MS Mincho" w:hAnsi="Symbol" w:hint="default"/>
        <w:color w:val="auto"/>
      </w:rPr>
    </w:lvl>
    <w:lvl w:ilvl="1" w:tplc="08090003" w:tentative="1">
      <w:start w:val="1"/>
      <w:numFmt w:val="bullet"/>
      <w:lvlText w:val=""/>
      <w:lvlJc w:val="left"/>
      <w:pPr>
        <w:tabs>
          <w:tab w:val="num" w:pos="840"/>
        </w:tabs>
        <w:ind w:left="840" w:hanging="420"/>
      </w:pPr>
      <w:rPr>
        <w:rFonts w:ascii="Wingdings" w:hAnsi="Wingdings" w:hint="default"/>
      </w:rPr>
    </w:lvl>
    <w:lvl w:ilvl="2" w:tplc="08090005" w:tentative="1">
      <w:start w:val="1"/>
      <w:numFmt w:val="bullet"/>
      <w:lvlText w:val=""/>
      <w:lvlJc w:val="left"/>
      <w:pPr>
        <w:tabs>
          <w:tab w:val="num" w:pos="1260"/>
        </w:tabs>
        <w:ind w:left="1260" w:hanging="420"/>
      </w:pPr>
      <w:rPr>
        <w:rFonts w:ascii="Wingdings" w:hAnsi="Wingdings" w:hint="default"/>
      </w:rPr>
    </w:lvl>
    <w:lvl w:ilvl="3" w:tplc="08090001" w:tentative="1">
      <w:start w:val="1"/>
      <w:numFmt w:val="bullet"/>
      <w:lvlText w:val=""/>
      <w:lvlJc w:val="left"/>
      <w:pPr>
        <w:tabs>
          <w:tab w:val="num" w:pos="1680"/>
        </w:tabs>
        <w:ind w:left="1680" w:hanging="420"/>
      </w:pPr>
      <w:rPr>
        <w:rFonts w:ascii="Wingdings" w:hAnsi="Wingdings" w:hint="default"/>
      </w:rPr>
    </w:lvl>
    <w:lvl w:ilvl="4" w:tplc="08090003" w:tentative="1">
      <w:start w:val="1"/>
      <w:numFmt w:val="bullet"/>
      <w:lvlText w:val=""/>
      <w:lvlJc w:val="left"/>
      <w:pPr>
        <w:tabs>
          <w:tab w:val="num" w:pos="2100"/>
        </w:tabs>
        <w:ind w:left="2100" w:hanging="420"/>
      </w:pPr>
      <w:rPr>
        <w:rFonts w:ascii="Wingdings" w:hAnsi="Wingdings" w:hint="default"/>
      </w:rPr>
    </w:lvl>
    <w:lvl w:ilvl="5" w:tplc="08090005" w:tentative="1">
      <w:start w:val="1"/>
      <w:numFmt w:val="bullet"/>
      <w:lvlText w:val=""/>
      <w:lvlJc w:val="left"/>
      <w:pPr>
        <w:tabs>
          <w:tab w:val="num" w:pos="2520"/>
        </w:tabs>
        <w:ind w:left="2520" w:hanging="420"/>
      </w:pPr>
      <w:rPr>
        <w:rFonts w:ascii="Wingdings" w:hAnsi="Wingdings" w:hint="default"/>
      </w:rPr>
    </w:lvl>
    <w:lvl w:ilvl="6" w:tplc="08090001" w:tentative="1">
      <w:start w:val="1"/>
      <w:numFmt w:val="bullet"/>
      <w:lvlText w:val=""/>
      <w:lvlJc w:val="left"/>
      <w:pPr>
        <w:tabs>
          <w:tab w:val="num" w:pos="2940"/>
        </w:tabs>
        <w:ind w:left="2940" w:hanging="420"/>
      </w:pPr>
      <w:rPr>
        <w:rFonts w:ascii="Wingdings" w:hAnsi="Wingdings" w:hint="default"/>
      </w:rPr>
    </w:lvl>
    <w:lvl w:ilvl="7" w:tplc="08090003" w:tentative="1">
      <w:start w:val="1"/>
      <w:numFmt w:val="bullet"/>
      <w:lvlText w:val=""/>
      <w:lvlJc w:val="left"/>
      <w:pPr>
        <w:tabs>
          <w:tab w:val="num" w:pos="3360"/>
        </w:tabs>
        <w:ind w:left="3360" w:hanging="420"/>
      </w:pPr>
      <w:rPr>
        <w:rFonts w:ascii="Wingdings" w:hAnsi="Wingdings" w:hint="default"/>
      </w:rPr>
    </w:lvl>
    <w:lvl w:ilvl="8" w:tplc="08090005"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AC46CE3"/>
    <w:multiLevelType w:val="hybridMultilevel"/>
    <w:tmpl w:val="44ACCC0C"/>
    <w:lvl w:ilvl="0" w:tplc="34AE4B52">
      <w:start w:val="1"/>
      <w:numFmt w:val="bullet"/>
      <w:lvlText w:val=""/>
      <w:lvlJc w:val="left"/>
      <w:pPr>
        <w:tabs>
          <w:tab w:val="num" w:pos="284"/>
        </w:tabs>
        <w:ind w:left="284" w:hanging="284"/>
      </w:pPr>
      <w:rPr>
        <w:rFonts w:ascii="Symbol" w:eastAsia="MS Mincho" w:hAnsi="Symbol" w:hint="default"/>
        <w:color w:val="auto"/>
      </w:rPr>
    </w:lvl>
    <w:lvl w:ilvl="1" w:tplc="12048546">
      <w:start w:val="1"/>
      <w:numFmt w:val="bullet"/>
      <w:lvlText w:val="o"/>
      <w:lvlJc w:val="left"/>
      <w:pPr>
        <w:tabs>
          <w:tab w:val="num" w:pos="1582"/>
        </w:tabs>
        <w:ind w:left="1582" w:hanging="360"/>
      </w:pPr>
      <w:rPr>
        <w:rFonts w:ascii="Courier New" w:hAnsi="Courier New" w:hint="default"/>
      </w:rPr>
    </w:lvl>
    <w:lvl w:ilvl="2" w:tplc="2DE41134" w:tentative="1">
      <w:start w:val="1"/>
      <w:numFmt w:val="bullet"/>
      <w:lvlText w:val=""/>
      <w:lvlJc w:val="left"/>
      <w:pPr>
        <w:tabs>
          <w:tab w:val="num" w:pos="2302"/>
        </w:tabs>
        <w:ind w:left="2302" w:hanging="360"/>
      </w:pPr>
      <w:rPr>
        <w:rFonts w:ascii="Wingdings" w:hAnsi="Wingdings" w:hint="default"/>
      </w:rPr>
    </w:lvl>
    <w:lvl w:ilvl="3" w:tplc="52D889EC" w:tentative="1">
      <w:start w:val="1"/>
      <w:numFmt w:val="bullet"/>
      <w:lvlText w:val=""/>
      <w:lvlJc w:val="left"/>
      <w:pPr>
        <w:tabs>
          <w:tab w:val="num" w:pos="3022"/>
        </w:tabs>
        <w:ind w:left="3022" w:hanging="360"/>
      </w:pPr>
      <w:rPr>
        <w:rFonts w:ascii="Symbol" w:hAnsi="Symbol" w:hint="default"/>
      </w:rPr>
    </w:lvl>
    <w:lvl w:ilvl="4" w:tplc="AE94D43E" w:tentative="1">
      <w:start w:val="1"/>
      <w:numFmt w:val="bullet"/>
      <w:lvlText w:val="o"/>
      <w:lvlJc w:val="left"/>
      <w:pPr>
        <w:tabs>
          <w:tab w:val="num" w:pos="3742"/>
        </w:tabs>
        <w:ind w:left="3742" w:hanging="360"/>
      </w:pPr>
      <w:rPr>
        <w:rFonts w:ascii="Courier New" w:hAnsi="Courier New" w:hint="default"/>
      </w:rPr>
    </w:lvl>
    <w:lvl w:ilvl="5" w:tplc="E4982CC2" w:tentative="1">
      <w:start w:val="1"/>
      <w:numFmt w:val="bullet"/>
      <w:lvlText w:val=""/>
      <w:lvlJc w:val="left"/>
      <w:pPr>
        <w:tabs>
          <w:tab w:val="num" w:pos="4462"/>
        </w:tabs>
        <w:ind w:left="4462" w:hanging="360"/>
      </w:pPr>
      <w:rPr>
        <w:rFonts w:ascii="Wingdings" w:hAnsi="Wingdings" w:hint="default"/>
      </w:rPr>
    </w:lvl>
    <w:lvl w:ilvl="6" w:tplc="8BE099BC" w:tentative="1">
      <w:start w:val="1"/>
      <w:numFmt w:val="bullet"/>
      <w:lvlText w:val=""/>
      <w:lvlJc w:val="left"/>
      <w:pPr>
        <w:tabs>
          <w:tab w:val="num" w:pos="5182"/>
        </w:tabs>
        <w:ind w:left="5182" w:hanging="360"/>
      </w:pPr>
      <w:rPr>
        <w:rFonts w:ascii="Symbol" w:hAnsi="Symbol" w:hint="default"/>
      </w:rPr>
    </w:lvl>
    <w:lvl w:ilvl="7" w:tplc="5BA2DC92" w:tentative="1">
      <w:start w:val="1"/>
      <w:numFmt w:val="bullet"/>
      <w:lvlText w:val="o"/>
      <w:lvlJc w:val="left"/>
      <w:pPr>
        <w:tabs>
          <w:tab w:val="num" w:pos="5902"/>
        </w:tabs>
        <w:ind w:left="5902" w:hanging="360"/>
      </w:pPr>
      <w:rPr>
        <w:rFonts w:ascii="Courier New" w:hAnsi="Courier New" w:hint="default"/>
      </w:rPr>
    </w:lvl>
    <w:lvl w:ilvl="8" w:tplc="521C6558" w:tentative="1">
      <w:start w:val="1"/>
      <w:numFmt w:val="bullet"/>
      <w:lvlText w:val=""/>
      <w:lvlJc w:val="left"/>
      <w:pPr>
        <w:tabs>
          <w:tab w:val="num" w:pos="6622"/>
        </w:tabs>
        <w:ind w:left="6622" w:hanging="360"/>
      </w:pPr>
      <w:rPr>
        <w:rFonts w:ascii="Wingdings" w:hAnsi="Wingdings" w:hint="default"/>
      </w:rPr>
    </w:lvl>
  </w:abstractNum>
  <w:abstractNum w:abstractNumId="2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35E6C49"/>
    <w:multiLevelType w:val="hybridMultilevel"/>
    <w:tmpl w:val="E8D602AA"/>
    <w:lvl w:ilvl="0" w:tplc="14B84BAA">
      <w:start w:val="1"/>
      <w:numFmt w:val="bullet"/>
      <w:lvlText w:val=""/>
      <w:lvlJc w:val="left"/>
      <w:pPr>
        <w:tabs>
          <w:tab w:val="num" w:pos="284"/>
        </w:tabs>
        <w:ind w:left="284" w:hanging="284"/>
      </w:pPr>
      <w:rPr>
        <w:rFonts w:ascii="Symbol" w:eastAsia="MS Mincho" w:hAnsi="Symbol" w:hint="default"/>
        <w:color w:val="auto"/>
      </w:rPr>
    </w:lvl>
    <w:lvl w:ilvl="1" w:tplc="3BFE08CA">
      <w:start w:val="1"/>
      <w:numFmt w:val="bullet"/>
      <w:lvlText w:val="o"/>
      <w:lvlJc w:val="left"/>
      <w:pPr>
        <w:tabs>
          <w:tab w:val="num" w:pos="1582"/>
        </w:tabs>
        <w:ind w:left="1582" w:hanging="360"/>
      </w:pPr>
      <w:rPr>
        <w:rFonts w:ascii="Courier New" w:hAnsi="Courier New" w:hint="default"/>
      </w:rPr>
    </w:lvl>
    <w:lvl w:ilvl="2" w:tplc="6BE49DA6" w:tentative="1">
      <w:start w:val="1"/>
      <w:numFmt w:val="bullet"/>
      <w:lvlText w:val=""/>
      <w:lvlJc w:val="left"/>
      <w:pPr>
        <w:tabs>
          <w:tab w:val="num" w:pos="2302"/>
        </w:tabs>
        <w:ind w:left="2302" w:hanging="360"/>
      </w:pPr>
      <w:rPr>
        <w:rFonts w:ascii="Wingdings" w:hAnsi="Wingdings" w:hint="default"/>
      </w:rPr>
    </w:lvl>
    <w:lvl w:ilvl="3" w:tplc="7C20331C" w:tentative="1">
      <w:start w:val="1"/>
      <w:numFmt w:val="bullet"/>
      <w:lvlText w:val=""/>
      <w:lvlJc w:val="left"/>
      <w:pPr>
        <w:tabs>
          <w:tab w:val="num" w:pos="3022"/>
        </w:tabs>
        <w:ind w:left="3022" w:hanging="360"/>
      </w:pPr>
      <w:rPr>
        <w:rFonts w:ascii="Symbol" w:hAnsi="Symbol" w:hint="default"/>
      </w:rPr>
    </w:lvl>
    <w:lvl w:ilvl="4" w:tplc="0518EB54" w:tentative="1">
      <w:start w:val="1"/>
      <w:numFmt w:val="bullet"/>
      <w:lvlText w:val="o"/>
      <w:lvlJc w:val="left"/>
      <w:pPr>
        <w:tabs>
          <w:tab w:val="num" w:pos="3742"/>
        </w:tabs>
        <w:ind w:left="3742" w:hanging="360"/>
      </w:pPr>
      <w:rPr>
        <w:rFonts w:ascii="Courier New" w:hAnsi="Courier New" w:hint="default"/>
      </w:rPr>
    </w:lvl>
    <w:lvl w:ilvl="5" w:tplc="A5265646" w:tentative="1">
      <w:start w:val="1"/>
      <w:numFmt w:val="bullet"/>
      <w:lvlText w:val=""/>
      <w:lvlJc w:val="left"/>
      <w:pPr>
        <w:tabs>
          <w:tab w:val="num" w:pos="4462"/>
        </w:tabs>
        <w:ind w:left="4462" w:hanging="360"/>
      </w:pPr>
      <w:rPr>
        <w:rFonts w:ascii="Wingdings" w:hAnsi="Wingdings" w:hint="default"/>
      </w:rPr>
    </w:lvl>
    <w:lvl w:ilvl="6" w:tplc="121C1F02" w:tentative="1">
      <w:start w:val="1"/>
      <w:numFmt w:val="bullet"/>
      <w:lvlText w:val=""/>
      <w:lvlJc w:val="left"/>
      <w:pPr>
        <w:tabs>
          <w:tab w:val="num" w:pos="5182"/>
        </w:tabs>
        <w:ind w:left="5182" w:hanging="360"/>
      </w:pPr>
      <w:rPr>
        <w:rFonts w:ascii="Symbol" w:hAnsi="Symbol" w:hint="default"/>
      </w:rPr>
    </w:lvl>
    <w:lvl w:ilvl="7" w:tplc="F266BA8C" w:tentative="1">
      <w:start w:val="1"/>
      <w:numFmt w:val="bullet"/>
      <w:lvlText w:val="o"/>
      <w:lvlJc w:val="left"/>
      <w:pPr>
        <w:tabs>
          <w:tab w:val="num" w:pos="5902"/>
        </w:tabs>
        <w:ind w:left="5902" w:hanging="360"/>
      </w:pPr>
      <w:rPr>
        <w:rFonts w:ascii="Courier New" w:hAnsi="Courier New" w:hint="default"/>
      </w:rPr>
    </w:lvl>
    <w:lvl w:ilvl="8" w:tplc="17A0B49A" w:tentative="1">
      <w:start w:val="1"/>
      <w:numFmt w:val="bullet"/>
      <w:lvlText w:val=""/>
      <w:lvlJc w:val="left"/>
      <w:pPr>
        <w:tabs>
          <w:tab w:val="num" w:pos="6622"/>
        </w:tabs>
        <w:ind w:left="6622" w:hanging="360"/>
      </w:pPr>
      <w:rPr>
        <w:rFonts w:ascii="Wingdings" w:hAnsi="Wingdings" w:hint="default"/>
      </w:rPr>
    </w:lvl>
  </w:abstractNum>
  <w:abstractNum w:abstractNumId="30" w15:restartNumberingAfterBreak="0">
    <w:nsid w:val="642E0365"/>
    <w:multiLevelType w:val="hybridMultilevel"/>
    <w:tmpl w:val="3C82AC7E"/>
    <w:lvl w:ilvl="0" w:tplc="6A22127E">
      <w:start w:val="1"/>
      <w:numFmt w:val="decimal"/>
      <w:pStyle w:val="StyleTableofFiguresJustifiedAfter6pt"/>
      <w:lvlText w:val="%1"/>
      <w:lvlJc w:val="left"/>
      <w:pPr>
        <w:ind w:left="360" w:hanging="360"/>
      </w:pPr>
      <w:rPr>
        <w:rFonts w:ascii="Arial" w:hAnsi="Arial" w:hint="default"/>
        <w:b w:val="0"/>
        <w:i w:val="0"/>
        <w:sz w:val="22"/>
      </w:rPr>
    </w:lvl>
    <w:lvl w:ilvl="1" w:tplc="DAB4B77C" w:tentative="1">
      <w:start w:val="1"/>
      <w:numFmt w:val="lowerLetter"/>
      <w:lvlText w:val="%2."/>
      <w:lvlJc w:val="left"/>
      <w:pPr>
        <w:ind w:left="1440" w:hanging="360"/>
      </w:pPr>
    </w:lvl>
    <w:lvl w:ilvl="2" w:tplc="BC2A3148" w:tentative="1">
      <w:start w:val="1"/>
      <w:numFmt w:val="lowerRoman"/>
      <w:lvlText w:val="%3."/>
      <w:lvlJc w:val="right"/>
      <w:pPr>
        <w:ind w:left="2160" w:hanging="180"/>
      </w:pPr>
    </w:lvl>
    <w:lvl w:ilvl="3" w:tplc="186C48D2" w:tentative="1">
      <w:start w:val="1"/>
      <w:numFmt w:val="decimal"/>
      <w:lvlText w:val="%4."/>
      <w:lvlJc w:val="left"/>
      <w:pPr>
        <w:ind w:left="2880" w:hanging="360"/>
      </w:pPr>
    </w:lvl>
    <w:lvl w:ilvl="4" w:tplc="2986679C" w:tentative="1">
      <w:start w:val="1"/>
      <w:numFmt w:val="lowerLetter"/>
      <w:lvlText w:val="%5."/>
      <w:lvlJc w:val="left"/>
      <w:pPr>
        <w:ind w:left="3600" w:hanging="360"/>
      </w:pPr>
    </w:lvl>
    <w:lvl w:ilvl="5" w:tplc="519E7542" w:tentative="1">
      <w:start w:val="1"/>
      <w:numFmt w:val="lowerRoman"/>
      <w:lvlText w:val="%6."/>
      <w:lvlJc w:val="right"/>
      <w:pPr>
        <w:ind w:left="4320" w:hanging="180"/>
      </w:pPr>
    </w:lvl>
    <w:lvl w:ilvl="6" w:tplc="DD56E3F0" w:tentative="1">
      <w:start w:val="1"/>
      <w:numFmt w:val="decimal"/>
      <w:lvlText w:val="%7."/>
      <w:lvlJc w:val="left"/>
      <w:pPr>
        <w:ind w:left="5040" w:hanging="360"/>
      </w:pPr>
    </w:lvl>
    <w:lvl w:ilvl="7" w:tplc="F3661E44" w:tentative="1">
      <w:start w:val="1"/>
      <w:numFmt w:val="lowerLetter"/>
      <w:lvlText w:val="%8."/>
      <w:lvlJc w:val="left"/>
      <w:pPr>
        <w:ind w:left="5760" w:hanging="360"/>
      </w:pPr>
    </w:lvl>
    <w:lvl w:ilvl="8" w:tplc="5C56D12C" w:tentative="1">
      <w:start w:val="1"/>
      <w:numFmt w:val="lowerRoman"/>
      <w:lvlText w:val="%9."/>
      <w:lvlJc w:val="right"/>
      <w:pPr>
        <w:ind w:left="6480" w:hanging="180"/>
      </w:pPr>
    </w:lvl>
  </w:abstractNum>
  <w:abstractNum w:abstractNumId="31" w15:restartNumberingAfterBreak="0">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2" w15:restartNumberingAfterBreak="0">
    <w:nsid w:val="71A811AD"/>
    <w:multiLevelType w:val="hybridMultilevel"/>
    <w:tmpl w:val="85B4DE22"/>
    <w:lvl w:ilvl="0" w:tplc="37E22AA4">
      <w:start w:val="1"/>
      <w:numFmt w:val="bullet"/>
      <w:lvlText w:val=""/>
      <w:lvlJc w:val="left"/>
      <w:pPr>
        <w:tabs>
          <w:tab w:val="num" w:pos="284"/>
        </w:tabs>
        <w:ind w:left="284" w:hanging="284"/>
      </w:pPr>
      <w:rPr>
        <w:rFonts w:ascii="Symbol" w:eastAsia="MS Mincho" w:hAnsi="Symbol" w:hint="default"/>
        <w:color w:val="auto"/>
      </w:rPr>
    </w:lvl>
    <w:lvl w:ilvl="1" w:tplc="50264838">
      <w:start w:val="1"/>
      <w:numFmt w:val="bullet"/>
      <w:lvlText w:val="o"/>
      <w:lvlJc w:val="left"/>
      <w:pPr>
        <w:tabs>
          <w:tab w:val="num" w:pos="1582"/>
        </w:tabs>
        <w:ind w:left="1582" w:hanging="360"/>
      </w:pPr>
      <w:rPr>
        <w:rFonts w:ascii="Courier New" w:hAnsi="Courier New" w:hint="default"/>
      </w:rPr>
    </w:lvl>
    <w:lvl w:ilvl="2" w:tplc="22021022" w:tentative="1">
      <w:start w:val="1"/>
      <w:numFmt w:val="bullet"/>
      <w:lvlText w:val=""/>
      <w:lvlJc w:val="left"/>
      <w:pPr>
        <w:tabs>
          <w:tab w:val="num" w:pos="2302"/>
        </w:tabs>
        <w:ind w:left="2302" w:hanging="360"/>
      </w:pPr>
      <w:rPr>
        <w:rFonts w:ascii="Wingdings" w:hAnsi="Wingdings" w:hint="default"/>
      </w:rPr>
    </w:lvl>
    <w:lvl w:ilvl="3" w:tplc="3CDE93D6" w:tentative="1">
      <w:start w:val="1"/>
      <w:numFmt w:val="bullet"/>
      <w:lvlText w:val=""/>
      <w:lvlJc w:val="left"/>
      <w:pPr>
        <w:tabs>
          <w:tab w:val="num" w:pos="3022"/>
        </w:tabs>
        <w:ind w:left="3022" w:hanging="360"/>
      </w:pPr>
      <w:rPr>
        <w:rFonts w:ascii="Symbol" w:hAnsi="Symbol" w:hint="default"/>
      </w:rPr>
    </w:lvl>
    <w:lvl w:ilvl="4" w:tplc="066A54C6" w:tentative="1">
      <w:start w:val="1"/>
      <w:numFmt w:val="bullet"/>
      <w:lvlText w:val="o"/>
      <w:lvlJc w:val="left"/>
      <w:pPr>
        <w:tabs>
          <w:tab w:val="num" w:pos="3742"/>
        </w:tabs>
        <w:ind w:left="3742" w:hanging="360"/>
      </w:pPr>
      <w:rPr>
        <w:rFonts w:ascii="Courier New" w:hAnsi="Courier New" w:hint="default"/>
      </w:rPr>
    </w:lvl>
    <w:lvl w:ilvl="5" w:tplc="86A872E6" w:tentative="1">
      <w:start w:val="1"/>
      <w:numFmt w:val="bullet"/>
      <w:lvlText w:val=""/>
      <w:lvlJc w:val="left"/>
      <w:pPr>
        <w:tabs>
          <w:tab w:val="num" w:pos="4462"/>
        </w:tabs>
        <w:ind w:left="4462" w:hanging="360"/>
      </w:pPr>
      <w:rPr>
        <w:rFonts w:ascii="Wingdings" w:hAnsi="Wingdings" w:hint="default"/>
      </w:rPr>
    </w:lvl>
    <w:lvl w:ilvl="6" w:tplc="3DC8899A" w:tentative="1">
      <w:start w:val="1"/>
      <w:numFmt w:val="bullet"/>
      <w:lvlText w:val=""/>
      <w:lvlJc w:val="left"/>
      <w:pPr>
        <w:tabs>
          <w:tab w:val="num" w:pos="5182"/>
        </w:tabs>
        <w:ind w:left="5182" w:hanging="360"/>
      </w:pPr>
      <w:rPr>
        <w:rFonts w:ascii="Symbol" w:hAnsi="Symbol" w:hint="default"/>
      </w:rPr>
    </w:lvl>
    <w:lvl w:ilvl="7" w:tplc="6FA81CE2" w:tentative="1">
      <w:start w:val="1"/>
      <w:numFmt w:val="bullet"/>
      <w:lvlText w:val="o"/>
      <w:lvlJc w:val="left"/>
      <w:pPr>
        <w:tabs>
          <w:tab w:val="num" w:pos="5902"/>
        </w:tabs>
        <w:ind w:left="5902" w:hanging="360"/>
      </w:pPr>
      <w:rPr>
        <w:rFonts w:ascii="Courier New" w:hAnsi="Courier New" w:hint="default"/>
      </w:rPr>
    </w:lvl>
    <w:lvl w:ilvl="8" w:tplc="8E52679A" w:tentative="1">
      <w:start w:val="1"/>
      <w:numFmt w:val="bullet"/>
      <w:lvlText w:val=""/>
      <w:lvlJc w:val="left"/>
      <w:pPr>
        <w:tabs>
          <w:tab w:val="num" w:pos="6622"/>
        </w:tabs>
        <w:ind w:left="6622" w:hanging="360"/>
      </w:pPr>
      <w:rPr>
        <w:rFonts w:ascii="Wingdings" w:hAnsi="Wingdings" w:hint="default"/>
      </w:rPr>
    </w:lvl>
  </w:abstractNum>
  <w:abstractNum w:abstractNumId="33" w15:restartNumberingAfterBreak="0">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ABF45F8"/>
    <w:multiLevelType w:val="hybridMultilevel"/>
    <w:tmpl w:val="EA58D232"/>
    <w:lvl w:ilvl="0" w:tplc="A4AE191E">
      <w:start w:val="1"/>
      <w:numFmt w:val="decimal"/>
      <w:lvlText w:val="%1."/>
      <w:lvlJc w:val="left"/>
      <w:pPr>
        <w:tabs>
          <w:tab w:val="num" w:pos="360"/>
        </w:tabs>
        <w:ind w:left="360" w:hanging="360"/>
      </w:pPr>
    </w:lvl>
    <w:lvl w:ilvl="1" w:tplc="0C661E48" w:tentative="1">
      <w:start w:val="1"/>
      <w:numFmt w:val="lowerLetter"/>
      <w:lvlText w:val="%2."/>
      <w:lvlJc w:val="left"/>
      <w:pPr>
        <w:tabs>
          <w:tab w:val="num" w:pos="1080"/>
        </w:tabs>
        <w:ind w:left="1080" w:hanging="360"/>
      </w:pPr>
    </w:lvl>
    <w:lvl w:ilvl="2" w:tplc="1F4E55C2" w:tentative="1">
      <w:start w:val="1"/>
      <w:numFmt w:val="lowerRoman"/>
      <w:lvlText w:val="%3."/>
      <w:lvlJc w:val="right"/>
      <w:pPr>
        <w:tabs>
          <w:tab w:val="num" w:pos="1800"/>
        </w:tabs>
        <w:ind w:left="1800" w:hanging="180"/>
      </w:pPr>
    </w:lvl>
    <w:lvl w:ilvl="3" w:tplc="780E35E6" w:tentative="1">
      <w:start w:val="1"/>
      <w:numFmt w:val="decimal"/>
      <w:lvlText w:val="%4."/>
      <w:lvlJc w:val="left"/>
      <w:pPr>
        <w:tabs>
          <w:tab w:val="num" w:pos="2520"/>
        </w:tabs>
        <w:ind w:left="2520" w:hanging="360"/>
      </w:pPr>
    </w:lvl>
    <w:lvl w:ilvl="4" w:tplc="1C3EE122" w:tentative="1">
      <w:start w:val="1"/>
      <w:numFmt w:val="lowerLetter"/>
      <w:lvlText w:val="%5."/>
      <w:lvlJc w:val="left"/>
      <w:pPr>
        <w:tabs>
          <w:tab w:val="num" w:pos="3240"/>
        </w:tabs>
        <w:ind w:left="3240" w:hanging="360"/>
      </w:pPr>
    </w:lvl>
    <w:lvl w:ilvl="5" w:tplc="74DA57F0" w:tentative="1">
      <w:start w:val="1"/>
      <w:numFmt w:val="lowerRoman"/>
      <w:lvlText w:val="%6."/>
      <w:lvlJc w:val="right"/>
      <w:pPr>
        <w:tabs>
          <w:tab w:val="num" w:pos="3960"/>
        </w:tabs>
        <w:ind w:left="3960" w:hanging="180"/>
      </w:pPr>
    </w:lvl>
    <w:lvl w:ilvl="6" w:tplc="26562DD2" w:tentative="1">
      <w:start w:val="1"/>
      <w:numFmt w:val="decimal"/>
      <w:lvlText w:val="%7."/>
      <w:lvlJc w:val="left"/>
      <w:pPr>
        <w:tabs>
          <w:tab w:val="num" w:pos="4680"/>
        </w:tabs>
        <w:ind w:left="4680" w:hanging="360"/>
      </w:pPr>
    </w:lvl>
    <w:lvl w:ilvl="7" w:tplc="5D5E7338" w:tentative="1">
      <w:start w:val="1"/>
      <w:numFmt w:val="lowerLetter"/>
      <w:lvlText w:val="%8."/>
      <w:lvlJc w:val="left"/>
      <w:pPr>
        <w:tabs>
          <w:tab w:val="num" w:pos="5400"/>
        </w:tabs>
        <w:ind w:left="5400" w:hanging="360"/>
      </w:pPr>
    </w:lvl>
    <w:lvl w:ilvl="8" w:tplc="C4D25D90" w:tentative="1">
      <w:start w:val="1"/>
      <w:numFmt w:val="lowerRoman"/>
      <w:lvlText w:val="%9."/>
      <w:lvlJc w:val="right"/>
      <w:pPr>
        <w:tabs>
          <w:tab w:val="num" w:pos="6120"/>
        </w:tabs>
        <w:ind w:left="6120" w:hanging="180"/>
      </w:pPr>
    </w:lvl>
  </w:abstractNum>
  <w:num w:numId="1">
    <w:abstractNumId w:val="26"/>
  </w:num>
  <w:num w:numId="2">
    <w:abstractNumId w:val="36"/>
  </w:num>
  <w:num w:numId="3">
    <w:abstractNumId w:val="26"/>
  </w:num>
  <w:num w:numId="4">
    <w:abstractNumId w:val="26"/>
  </w:num>
  <w:num w:numId="5">
    <w:abstractNumId w:val="13"/>
  </w:num>
  <w:num w:numId="6">
    <w:abstractNumId w:val="27"/>
  </w:num>
  <w:num w:numId="7">
    <w:abstractNumId w:val="21"/>
  </w:num>
  <w:num w:numId="8">
    <w:abstractNumId w:val="0"/>
  </w:num>
  <w:num w:numId="9">
    <w:abstractNumId w:val="11"/>
  </w:num>
  <w:num w:numId="10">
    <w:abstractNumId w:val="28"/>
  </w:num>
  <w:num w:numId="11">
    <w:abstractNumId w:val="5"/>
  </w:num>
  <w:num w:numId="12">
    <w:abstractNumId w:val="5"/>
  </w:num>
  <w:num w:numId="13">
    <w:abstractNumId w:val="5"/>
  </w:num>
  <w:num w:numId="14">
    <w:abstractNumId w:val="5"/>
  </w:num>
  <w:num w:numId="15">
    <w:abstractNumId w:val="5"/>
  </w:num>
  <w:num w:numId="16">
    <w:abstractNumId w:val="14"/>
  </w:num>
  <w:num w:numId="17">
    <w:abstractNumId w:val="35"/>
  </w:num>
  <w:num w:numId="18">
    <w:abstractNumId w:val="10"/>
  </w:num>
  <w:num w:numId="19">
    <w:abstractNumId w:val="30"/>
  </w:num>
  <w:num w:numId="20">
    <w:abstractNumId w:val="23"/>
  </w:num>
  <w:num w:numId="21">
    <w:abstractNumId w:val="14"/>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
  </w:num>
  <w:num w:numId="26">
    <w:abstractNumId w:val="24"/>
  </w:num>
  <w:num w:numId="27">
    <w:abstractNumId w:val="19"/>
  </w:num>
  <w:num w:numId="28">
    <w:abstractNumId w:val="15"/>
  </w:num>
  <w:num w:numId="29">
    <w:abstractNumId w:val="6"/>
  </w:num>
  <w:num w:numId="30">
    <w:abstractNumId w:val="12"/>
  </w:num>
  <w:num w:numId="31">
    <w:abstractNumId w:val="20"/>
  </w:num>
  <w:num w:numId="32">
    <w:abstractNumId w:val="33"/>
  </w:num>
  <w:num w:numId="33">
    <w:abstractNumId w:val="29"/>
  </w:num>
  <w:num w:numId="34">
    <w:abstractNumId w:val="9"/>
  </w:num>
  <w:num w:numId="35">
    <w:abstractNumId w:val="18"/>
  </w:num>
  <w:num w:numId="36">
    <w:abstractNumId w:val="31"/>
  </w:num>
  <w:num w:numId="37">
    <w:abstractNumId w:val="4"/>
  </w:num>
  <w:num w:numId="38">
    <w:abstractNumId w:val="16"/>
  </w:num>
  <w:num w:numId="39">
    <w:abstractNumId w:val="7"/>
  </w:num>
  <w:num w:numId="40">
    <w:abstractNumId w:val="25"/>
  </w:num>
  <w:num w:numId="41">
    <w:abstractNumId w:val="1"/>
  </w:num>
  <w:num w:numId="42">
    <w:abstractNumId w:val="34"/>
  </w:num>
  <w:num w:numId="43">
    <w:abstractNumId w:val="8"/>
  </w:num>
  <w:num w:numId="44">
    <w:abstractNumId w:val="22"/>
  </w:num>
  <w:num w:numId="45">
    <w:abstractNumId w:val="2"/>
  </w:num>
  <w:num w:numId="46">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F3"/>
    <w:rsid w:val="00002906"/>
    <w:rsid w:val="00022676"/>
    <w:rsid w:val="00031A92"/>
    <w:rsid w:val="000348ED"/>
    <w:rsid w:val="00036801"/>
    <w:rsid w:val="00050DA7"/>
    <w:rsid w:val="0006210C"/>
    <w:rsid w:val="000715F8"/>
    <w:rsid w:val="000A07D9"/>
    <w:rsid w:val="000A5A01"/>
    <w:rsid w:val="000B6574"/>
    <w:rsid w:val="00135447"/>
    <w:rsid w:val="00152273"/>
    <w:rsid w:val="001A654A"/>
    <w:rsid w:val="001B444E"/>
    <w:rsid w:val="001C74CF"/>
    <w:rsid w:val="001D1B12"/>
    <w:rsid w:val="00207167"/>
    <w:rsid w:val="002129D4"/>
    <w:rsid w:val="00241B04"/>
    <w:rsid w:val="00271AD1"/>
    <w:rsid w:val="002B1684"/>
    <w:rsid w:val="002B46D6"/>
    <w:rsid w:val="002C2481"/>
    <w:rsid w:val="002D2618"/>
    <w:rsid w:val="003055A4"/>
    <w:rsid w:val="00310587"/>
    <w:rsid w:val="00353F00"/>
    <w:rsid w:val="00361BB1"/>
    <w:rsid w:val="003D4BFE"/>
    <w:rsid w:val="003D55DD"/>
    <w:rsid w:val="003D739B"/>
    <w:rsid w:val="003E1831"/>
    <w:rsid w:val="003E4E0A"/>
    <w:rsid w:val="003F247E"/>
    <w:rsid w:val="00406849"/>
    <w:rsid w:val="00424954"/>
    <w:rsid w:val="00445CCE"/>
    <w:rsid w:val="00464411"/>
    <w:rsid w:val="00493F1A"/>
    <w:rsid w:val="004C1386"/>
    <w:rsid w:val="004C220D"/>
    <w:rsid w:val="004D640A"/>
    <w:rsid w:val="004E2C41"/>
    <w:rsid w:val="004F28A6"/>
    <w:rsid w:val="004F7DFD"/>
    <w:rsid w:val="005043E2"/>
    <w:rsid w:val="00504F48"/>
    <w:rsid w:val="00507CC2"/>
    <w:rsid w:val="00522B72"/>
    <w:rsid w:val="005467EC"/>
    <w:rsid w:val="0054716F"/>
    <w:rsid w:val="0058324F"/>
    <w:rsid w:val="005C1CC0"/>
    <w:rsid w:val="005D05AC"/>
    <w:rsid w:val="00630F7F"/>
    <w:rsid w:val="0064435F"/>
    <w:rsid w:val="00660437"/>
    <w:rsid w:val="00667818"/>
    <w:rsid w:val="00684B2C"/>
    <w:rsid w:val="006D470F"/>
    <w:rsid w:val="00702576"/>
    <w:rsid w:val="00715DEF"/>
    <w:rsid w:val="00724372"/>
    <w:rsid w:val="00727E88"/>
    <w:rsid w:val="00736025"/>
    <w:rsid w:val="00755346"/>
    <w:rsid w:val="007557B1"/>
    <w:rsid w:val="00756A87"/>
    <w:rsid w:val="007612FD"/>
    <w:rsid w:val="00775878"/>
    <w:rsid w:val="00794D1C"/>
    <w:rsid w:val="007A5BAB"/>
    <w:rsid w:val="007D7C8B"/>
    <w:rsid w:val="0080092C"/>
    <w:rsid w:val="008027FF"/>
    <w:rsid w:val="00802B81"/>
    <w:rsid w:val="00872453"/>
    <w:rsid w:val="00873CFE"/>
    <w:rsid w:val="00892011"/>
    <w:rsid w:val="008931DE"/>
    <w:rsid w:val="008A124E"/>
    <w:rsid w:val="008B5130"/>
    <w:rsid w:val="008D395D"/>
    <w:rsid w:val="008F13DD"/>
    <w:rsid w:val="00902AA4"/>
    <w:rsid w:val="0091083D"/>
    <w:rsid w:val="00992AF3"/>
    <w:rsid w:val="009B5E76"/>
    <w:rsid w:val="009E30DE"/>
    <w:rsid w:val="009F1A29"/>
    <w:rsid w:val="009F3B6C"/>
    <w:rsid w:val="009F5C36"/>
    <w:rsid w:val="00A07DB9"/>
    <w:rsid w:val="00A27F12"/>
    <w:rsid w:val="00A30579"/>
    <w:rsid w:val="00A55D35"/>
    <w:rsid w:val="00AA76C0"/>
    <w:rsid w:val="00AC16EE"/>
    <w:rsid w:val="00AE19A1"/>
    <w:rsid w:val="00AF4708"/>
    <w:rsid w:val="00B00DA3"/>
    <w:rsid w:val="00B0476E"/>
    <w:rsid w:val="00B077EC"/>
    <w:rsid w:val="00B15B24"/>
    <w:rsid w:val="00B428DA"/>
    <w:rsid w:val="00B7703D"/>
    <w:rsid w:val="00B81AAE"/>
    <w:rsid w:val="00B8247E"/>
    <w:rsid w:val="00B95A8D"/>
    <w:rsid w:val="00B96155"/>
    <w:rsid w:val="00BE56DF"/>
    <w:rsid w:val="00C20916"/>
    <w:rsid w:val="00C245E2"/>
    <w:rsid w:val="00C3332C"/>
    <w:rsid w:val="00C64336"/>
    <w:rsid w:val="00C644FF"/>
    <w:rsid w:val="00C70190"/>
    <w:rsid w:val="00CA04AF"/>
    <w:rsid w:val="00CB233B"/>
    <w:rsid w:val="00D06E17"/>
    <w:rsid w:val="00D27E68"/>
    <w:rsid w:val="00D56B38"/>
    <w:rsid w:val="00D72A52"/>
    <w:rsid w:val="00D81758"/>
    <w:rsid w:val="00DA2444"/>
    <w:rsid w:val="00DA5AF6"/>
    <w:rsid w:val="00DB2140"/>
    <w:rsid w:val="00DD5FB7"/>
    <w:rsid w:val="00E43550"/>
    <w:rsid w:val="00E93C9B"/>
    <w:rsid w:val="00E978CC"/>
    <w:rsid w:val="00EE3F2F"/>
    <w:rsid w:val="00EE4460"/>
    <w:rsid w:val="00EE7772"/>
    <w:rsid w:val="00F01DAA"/>
    <w:rsid w:val="00F04D84"/>
    <w:rsid w:val="00F31D01"/>
    <w:rsid w:val="00F450C1"/>
    <w:rsid w:val="00F659C8"/>
    <w:rsid w:val="00F73F78"/>
    <w:rsid w:val="00F956EF"/>
    <w:rsid w:val="00F972D1"/>
    <w:rsid w:val="00FA5842"/>
    <w:rsid w:val="00FA6769"/>
    <w:rsid w:val="00FC088F"/>
    <w:rsid w:val="00FD03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53F513-DB65-46B1-B01C-14080A85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2129D4"/>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FootnoteReference">
    <w:name w:val="footnote reference"/>
    <w:rsid w:val="003F247E"/>
    <w:rPr>
      <w:rFonts w:cs="Times New Roman"/>
      <w:position w:val="6"/>
      <w:sz w:val="18"/>
    </w:rPr>
  </w:style>
  <w:style w:type="paragraph" w:customStyle="1" w:styleId="Tablehead">
    <w:name w:val="Table_head"/>
    <w:basedOn w:val="Normal"/>
    <w:next w:val="Normal"/>
    <w:link w:val="TableheadChar"/>
    <w:rsid w:val="003F247E"/>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eastAsia="SimSun" w:hAnsi="Times New Roman Bold"/>
      <w:b/>
      <w:sz w:val="20"/>
    </w:rPr>
  </w:style>
  <w:style w:type="character" w:customStyle="1" w:styleId="TableheadChar">
    <w:name w:val="Table_head Char"/>
    <w:link w:val="Tablehead"/>
    <w:locked/>
    <w:rsid w:val="003F247E"/>
    <w:rPr>
      <w:rFonts w:ascii="Times New Roman Bold" w:eastAsia="SimSun" w:hAnsi="Times New Roman Bold"/>
      <w:b/>
    </w:rPr>
  </w:style>
  <w:style w:type="paragraph" w:customStyle="1" w:styleId="ListParagraph1">
    <w:name w:val="List Paragraph1"/>
    <w:basedOn w:val="Normal"/>
    <w:rsid w:val="003F247E"/>
    <w:pPr>
      <w:ind w:left="720"/>
      <w:contextualSpacing/>
    </w:pPr>
    <w:rPr>
      <w:rFonts w:cs="Calibri"/>
      <w:szCs w:val="22"/>
      <w:lang w:eastAsia="en-GB"/>
    </w:rPr>
  </w:style>
  <w:style w:type="paragraph" w:styleId="FootnoteText">
    <w:name w:val="footnote text"/>
    <w:basedOn w:val="Normal"/>
    <w:link w:val="FootnoteTextChar"/>
    <w:rsid w:val="003F247E"/>
    <w:pPr>
      <w:widowControl w:val="0"/>
      <w:snapToGrid w:val="0"/>
    </w:pPr>
    <w:rPr>
      <w:rFonts w:eastAsia="MS Gothic"/>
      <w:kern w:val="2"/>
      <w:szCs w:val="24"/>
      <w:lang w:val="en-US" w:eastAsia="ja-JP"/>
    </w:rPr>
  </w:style>
  <w:style w:type="character" w:customStyle="1" w:styleId="FootnoteTextChar">
    <w:name w:val="Footnote Text Char"/>
    <w:basedOn w:val="DefaultParagraphFont"/>
    <w:link w:val="FootnoteText"/>
    <w:rsid w:val="003F247E"/>
    <w:rPr>
      <w:rFonts w:ascii="Arial" w:eastAsia="MS Gothic" w:hAnsi="Arial"/>
      <w:kern w:val="2"/>
      <w:sz w:val="22"/>
      <w:szCs w:val="24"/>
      <w:lang w:val="en-US" w:eastAsia="ja-JP"/>
    </w:rPr>
  </w:style>
  <w:style w:type="paragraph" w:customStyle="1" w:styleId="TableNo">
    <w:name w:val="Table_No"/>
    <w:basedOn w:val="Normal"/>
    <w:next w:val="Tabletitle"/>
    <w:link w:val="TableNo0"/>
    <w:rsid w:val="003F247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sz w:val="20"/>
    </w:rPr>
  </w:style>
  <w:style w:type="paragraph" w:customStyle="1" w:styleId="Tabletitle">
    <w:name w:val="Table_title"/>
    <w:basedOn w:val="Normal"/>
    <w:next w:val="Normal"/>
    <w:link w:val="Tabletitle0"/>
    <w:rsid w:val="003F247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rPr>
  </w:style>
  <w:style w:type="character" w:customStyle="1" w:styleId="Tabletitle0">
    <w:name w:val="Table_title Знак"/>
    <w:link w:val="Tabletitle"/>
    <w:locked/>
    <w:rsid w:val="003F247E"/>
    <w:rPr>
      <w:rFonts w:ascii="Times New Roman Bold" w:eastAsia="MS Mincho" w:hAnsi="Times New Roman Bold"/>
      <w:b/>
    </w:rPr>
  </w:style>
  <w:style w:type="character" w:customStyle="1" w:styleId="TableNo0">
    <w:name w:val="Table_No Знак"/>
    <w:link w:val="TableNo"/>
    <w:locked/>
    <w:rsid w:val="003F247E"/>
    <w:rPr>
      <w:rFonts w:eastAsia="MS Mincho"/>
      <w:caps/>
    </w:rPr>
  </w:style>
  <w:style w:type="paragraph" w:styleId="BalloonText">
    <w:name w:val="Balloon Text"/>
    <w:basedOn w:val="Normal"/>
    <w:link w:val="BalloonTextChar"/>
    <w:rsid w:val="003F247E"/>
    <w:rPr>
      <w:rFonts w:ascii="Tahoma" w:hAnsi="Tahoma" w:cs="Tahoma"/>
      <w:sz w:val="16"/>
      <w:szCs w:val="16"/>
    </w:rPr>
  </w:style>
  <w:style w:type="character" w:customStyle="1" w:styleId="BalloonTextChar">
    <w:name w:val="Balloon Text Char"/>
    <w:basedOn w:val="DefaultParagraphFont"/>
    <w:link w:val="BalloonText"/>
    <w:rsid w:val="003F247E"/>
    <w:rPr>
      <w:rFonts w:ascii="Tahoma" w:hAnsi="Tahoma" w:cs="Tahoma"/>
      <w:sz w:val="16"/>
      <w:szCs w:val="16"/>
    </w:rPr>
  </w:style>
  <w:style w:type="paragraph" w:customStyle="1" w:styleId="AnnexHeading1">
    <w:name w:val="Annex Heading 1"/>
    <w:basedOn w:val="Normal"/>
    <w:next w:val="BodyText"/>
    <w:rsid w:val="0058324F"/>
    <w:pPr>
      <w:numPr>
        <w:numId w:val="4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58324F"/>
    <w:pPr>
      <w:numPr>
        <w:ilvl w:val="1"/>
        <w:numId w:val="41"/>
      </w:numPr>
      <w:spacing w:before="120" w:after="120"/>
    </w:pPr>
    <w:rPr>
      <w:rFonts w:eastAsia="Calibri" w:cs="Arial"/>
      <w:b/>
      <w:szCs w:val="22"/>
      <w:lang w:eastAsia="en-GB"/>
    </w:rPr>
  </w:style>
  <w:style w:type="paragraph" w:customStyle="1" w:styleId="AnnexHeading3">
    <w:name w:val="Annex Heading 3"/>
    <w:basedOn w:val="Normal"/>
    <w:next w:val="Normal"/>
    <w:rsid w:val="0058324F"/>
    <w:pPr>
      <w:numPr>
        <w:ilvl w:val="2"/>
        <w:numId w:val="41"/>
      </w:numPr>
      <w:spacing w:before="120" w:after="120"/>
    </w:pPr>
    <w:rPr>
      <w:rFonts w:eastAsia="Calibri" w:cs="Arial"/>
      <w:szCs w:val="22"/>
      <w:lang w:eastAsia="en-GB"/>
    </w:rPr>
  </w:style>
  <w:style w:type="paragraph" w:customStyle="1" w:styleId="AnnexHeading4">
    <w:name w:val="Annex Heading 4"/>
    <w:basedOn w:val="Normal"/>
    <w:next w:val="BodyText"/>
    <w:rsid w:val="0058324F"/>
    <w:pPr>
      <w:numPr>
        <w:ilvl w:val="3"/>
        <w:numId w:val="41"/>
      </w:numPr>
      <w:spacing w:before="120" w:after="120"/>
    </w:pPr>
    <w:rPr>
      <w:rFonts w:eastAsia="Calibri" w:cs="Arial"/>
      <w:szCs w:val="22"/>
      <w:lang w:eastAsia="en-GB"/>
    </w:rPr>
  </w:style>
  <w:style w:type="paragraph" w:customStyle="1" w:styleId="References">
    <w:name w:val="References"/>
    <w:basedOn w:val="Normal"/>
    <w:qFormat/>
    <w:rsid w:val="0058324F"/>
    <w:pPr>
      <w:numPr>
        <w:numId w:val="43"/>
      </w:numPr>
      <w:spacing w:after="120"/>
    </w:pPr>
    <w:rPr>
      <w:rFonts w:eastAsia="Calibri" w:cs="Calibri"/>
      <w:lang w:eastAsia="en-GB"/>
    </w:rPr>
  </w:style>
  <w:style w:type="paragraph" w:styleId="ListParagraph">
    <w:name w:val="List Paragraph"/>
    <w:basedOn w:val="Normal"/>
    <w:uiPriority w:val="34"/>
    <w:qFormat/>
    <w:rsid w:val="0058324F"/>
    <w:pPr>
      <w:ind w:left="720"/>
      <w:contextualSpacing/>
    </w:pPr>
    <w:rPr>
      <w:rFonts w:eastAsia="Calibri" w:cs="Calibri"/>
      <w:szCs w:val="22"/>
      <w:lang w:eastAsia="en-GB"/>
    </w:rPr>
  </w:style>
  <w:style w:type="character" w:styleId="Hyperlink">
    <w:name w:val="Hyperlink"/>
    <w:basedOn w:val="DefaultParagraphFont"/>
    <w:rsid w:val="002129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875292">
      <w:bodyDiv w:val="1"/>
      <w:marLeft w:val="0"/>
      <w:marRight w:val="0"/>
      <w:marTop w:val="0"/>
      <w:marBottom w:val="0"/>
      <w:divBdr>
        <w:top w:val="none" w:sz="0" w:space="0" w:color="auto"/>
        <w:left w:val="none" w:sz="0" w:space="0" w:color="auto"/>
        <w:bottom w:val="none" w:sz="0" w:space="0" w:color="auto"/>
        <w:right w:val="none" w:sz="0" w:space="0" w:color="auto"/>
      </w:divBdr>
    </w:div>
    <w:div w:id="923341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e-navigation.ne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j-sfs\Dokumenter\Dropbox\e-Navigation\International%20bodies\IALA\Templates\Committee%20Council%20Information%20Paper%20Feb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83BC6-FDCA-459B-BAEF-560EDB6E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Committee Council Information Paper Feb13.dotx</Template>
  <TotalTime>75</TotalTime>
  <Pages>8</Pages>
  <Words>2288</Words>
  <Characters>13043</Characters>
  <Application>Microsoft Office Word</Application>
  <DocSecurity>0</DocSecurity>
  <Lines>108</Lines>
  <Paragraphs>30</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Jens K. Jensen</dc:creator>
  <cp:lastModifiedBy>Seamus Doyle</cp:lastModifiedBy>
  <cp:revision>9</cp:revision>
  <cp:lastPrinted>2006-10-19T10:49:00Z</cp:lastPrinted>
  <dcterms:created xsi:type="dcterms:W3CDTF">2014-04-03T19:00:00Z</dcterms:created>
  <dcterms:modified xsi:type="dcterms:W3CDTF">2015-09-12T13:06:00Z</dcterms:modified>
</cp:coreProperties>
</file>